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112" w:rsidRDefault="00877112">
      <w:pPr>
        <w:rPr>
          <w:ins w:id="0" w:author="Author"/>
          <w:rFonts w:ascii="Times New Roman" w:hAnsi="Times New Roman" w:cs="Times New Roman"/>
          <w:b/>
          <w:bCs/>
          <w:sz w:val="20"/>
          <w:szCs w:val="20"/>
        </w:rPr>
      </w:pPr>
      <w:bookmarkStart w:id="1" w:name="_GoBack"/>
      <w:bookmarkEnd w:id="1"/>
      <w:ins w:id="2" w:author="Author">
        <w:r>
          <w:rPr>
            <w:rFonts w:ascii="Times New Roman" w:hAnsi="Times New Roman" w:cs="Times New Roman"/>
            <w:b/>
            <w:bCs/>
            <w:sz w:val="20"/>
            <w:szCs w:val="20"/>
          </w:rPr>
          <w:t>Annex II</w:t>
        </w:r>
      </w:ins>
    </w:p>
    <w:p w:rsidR="00E84EED" w:rsidRPr="008C0694" w:rsidRDefault="00E84EED">
      <w:pPr>
        <w:rPr>
          <w:rFonts w:ascii="Times New Roman" w:hAnsi="Times New Roman" w:cs="Times New Roman"/>
          <w:b/>
          <w:bCs/>
          <w:sz w:val="20"/>
          <w:szCs w:val="20"/>
        </w:rPr>
      </w:pPr>
      <w:r w:rsidRPr="008C0694">
        <w:rPr>
          <w:rFonts w:ascii="Times New Roman" w:hAnsi="Times New Roman" w:cs="Times New Roman"/>
          <w:b/>
          <w:bCs/>
          <w:sz w:val="20"/>
          <w:szCs w:val="20"/>
        </w:rPr>
        <w:t>S.11.01</w:t>
      </w:r>
      <w:r w:rsidR="0035591A" w:rsidRPr="008C0694">
        <w:rPr>
          <w:rFonts w:ascii="Times New Roman" w:hAnsi="Times New Roman" w:cs="Times New Roman"/>
          <w:b/>
          <w:bCs/>
          <w:sz w:val="20"/>
          <w:szCs w:val="20"/>
        </w:rPr>
        <w:t>.</w:t>
      </w:r>
      <w:r w:rsidRPr="008C0694">
        <w:rPr>
          <w:rFonts w:ascii="Times New Roman" w:hAnsi="Times New Roman" w:cs="Times New Roman"/>
          <w:b/>
          <w:bCs/>
          <w:sz w:val="20"/>
          <w:szCs w:val="20"/>
        </w:rPr>
        <w:t xml:space="preserve"> - Assets held as co</w:t>
      </w:r>
      <w:r w:rsidR="0035591A" w:rsidRPr="008C0694">
        <w:rPr>
          <w:rFonts w:ascii="Times New Roman" w:hAnsi="Times New Roman" w:cs="Times New Roman"/>
          <w:b/>
          <w:bCs/>
          <w:sz w:val="20"/>
          <w:szCs w:val="20"/>
        </w:rPr>
        <w:t>l</w:t>
      </w:r>
      <w:r w:rsidRPr="008C0694">
        <w:rPr>
          <w:rFonts w:ascii="Times New Roman" w:hAnsi="Times New Roman" w:cs="Times New Roman"/>
          <w:b/>
          <w:bCs/>
          <w:sz w:val="20"/>
          <w:szCs w:val="20"/>
        </w:rPr>
        <w:t>lateral</w:t>
      </w:r>
    </w:p>
    <w:p w:rsidR="000037FD" w:rsidRPr="008C0694" w:rsidRDefault="000037FD" w:rsidP="000037FD">
      <w:pPr>
        <w:rPr>
          <w:rFonts w:ascii="Times New Roman" w:hAnsi="Times New Roman" w:cs="Times New Roman"/>
          <w:b/>
          <w:bCs/>
          <w:sz w:val="20"/>
          <w:szCs w:val="20"/>
        </w:rPr>
      </w:pPr>
      <w:r w:rsidRPr="008C0694">
        <w:rPr>
          <w:rFonts w:ascii="Times New Roman" w:hAnsi="Times New Roman" w:cs="Times New Roman"/>
          <w:b/>
          <w:bCs/>
          <w:sz w:val="20"/>
          <w:szCs w:val="20"/>
        </w:rPr>
        <w:t xml:space="preserve">General </w:t>
      </w:r>
      <w:r w:rsidR="00773D67" w:rsidRPr="00D40E1C">
        <w:rPr>
          <w:rFonts w:ascii="Times New Roman" w:hAnsi="Times New Roman" w:cs="Times New Roman"/>
          <w:b/>
          <w:bCs/>
          <w:sz w:val="20"/>
          <w:szCs w:val="20"/>
        </w:rPr>
        <w:t>comments:</w:t>
      </w:r>
    </w:p>
    <w:p w:rsidR="00EE38D2" w:rsidRDefault="00EE38D2" w:rsidP="00EE38D2">
      <w:pPr>
        <w:jc w:val="both"/>
        <w:rPr>
          <w:rFonts w:ascii="Times New Roman" w:hAnsi="Times New Roman" w:cs="Times New Roman"/>
          <w:sz w:val="20"/>
          <w:szCs w:val="20"/>
        </w:rPr>
      </w:pPr>
      <w:r w:rsidRPr="008C0694">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217A44" w:rsidRPr="00B55D79" w:rsidRDefault="00217A44" w:rsidP="00EE38D2">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annex relates to annual submission of </w:t>
      </w:r>
      <w:r w:rsidRPr="00B55D79">
        <w:rPr>
          <w:rFonts w:ascii="Times New Roman" w:hAnsi="Times New Roman" w:cs="Times New Roman"/>
          <w:sz w:val="20"/>
          <w:szCs w:val="20"/>
          <w:lang w:val="en-US"/>
        </w:rPr>
        <w:t>information for individual entities.</w:t>
      </w:r>
    </w:p>
    <w:p w:rsidR="000037FD" w:rsidRPr="008C0694" w:rsidRDefault="00EE38D2" w:rsidP="00EE38D2">
      <w:pPr>
        <w:jc w:val="both"/>
        <w:rPr>
          <w:rFonts w:ascii="Times New Roman" w:hAnsi="Times New Roman" w:cs="Times New Roman"/>
          <w:bCs/>
          <w:sz w:val="20"/>
          <w:szCs w:val="20"/>
        </w:rPr>
      </w:pPr>
      <w:r w:rsidRPr="00B55D79">
        <w:rPr>
          <w:rFonts w:ascii="Times New Roman" w:hAnsi="Times New Roman" w:cs="Times New Roman"/>
          <w:sz w:val="20"/>
          <w:szCs w:val="20"/>
        </w:rPr>
        <w:t>This template contains an item-by-item list of</w:t>
      </w:r>
      <w:r w:rsidR="004531E0" w:rsidRPr="00B55D79">
        <w:rPr>
          <w:rFonts w:ascii="Times New Roman" w:hAnsi="Times New Roman" w:cs="Times New Roman"/>
          <w:sz w:val="20"/>
          <w:szCs w:val="20"/>
        </w:rPr>
        <w:t xml:space="preserve"> </w:t>
      </w:r>
      <w:r w:rsidR="000037FD" w:rsidRPr="00B55D79">
        <w:rPr>
          <w:rFonts w:ascii="Times New Roman" w:hAnsi="Times New Roman" w:cs="Times New Roman"/>
          <w:bCs/>
          <w:sz w:val="20"/>
          <w:szCs w:val="20"/>
        </w:rPr>
        <w:t>off-balance sheet assets</w:t>
      </w:r>
      <w:r w:rsidR="004531E0" w:rsidRPr="00B55D79">
        <w:rPr>
          <w:rFonts w:ascii="Times New Roman" w:hAnsi="Times New Roman" w:cs="Times New Roman"/>
          <w:bCs/>
          <w:sz w:val="20"/>
          <w:szCs w:val="20"/>
        </w:rPr>
        <w:t xml:space="preserve"> held as collateral</w:t>
      </w:r>
      <w:del w:id="3" w:author="Author">
        <w:r w:rsidR="004531E0" w:rsidRPr="00B55D79" w:rsidDel="00B55D79">
          <w:rPr>
            <w:rFonts w:ascii="Times New Roman" w:hAnsi="Times New Roman" w:cs="Times New Roman"/>
            <w:bCs/>
            <w:sz w:val="20"/>
            <w:szCs w:val="20"/>
          </w:rPr>
          <w:delText xml:space="preserve"> </w:delText>
        </w:r>
      </w:del>
      <w:ins w:id="4" w:author="Author">
        <w:del w:id="5" w:author="Author">
          <w:r w:rsidR="009F06BC" w:rsidRPr="00B55D79" w:rsidDel="00B55D79">
            <w:rPr>
              <w:rFonts w:ascii="Times New Roman" w:hAnsi="Times New Roman" w:cs="Times New Roman"/>
              <w:sz w:val="20"/>
              <w:szCs w:val="20"/>
            </w:rPr>
            <w:delText>directly by the undertaking (i.e. not on a look-through basis)</w:delText>
          </w:r>
          <w:r w:rsidR="009F06BC" w:rsidRPr="00B55D79" w:rsidDel="001E4B22">
            <w:rPr>
              <w:rFonts w:ascii="Times New Roman" w:hAnsi="Times New Roman" w:cs="Times New Roman"/>
              <w:sz w:val="20"/>
              <w:szCs w:val="20"/>
            </w:rPr>
            <w:delText>,</w:delText>
          </w:r>
        </w:del>
        <w:r w:rsidR="009F06BC" w:rsidRPr="00B55D79">
          <w:rPr>
            <w:rFonts w:ascii="Times New Roman" w:hAnsi="Times New Roman" w:cs="Times New Roman"/>
            <w:sz w:val="20"/>
            <w:szCs w:val="20"/>
          </w:rPr>
          <w:t xml:space="preserve"> </w:t>
        </w:r>
      </w:ins>
      <w:r w:rsidR="000037FD" w:rsidRPr="00B55D79">
        <w:rPr>
          <w:rFonts w:ascii="Times New Roman" w:hAnsi="Times New Roman" w:cs="Times New Roman"/>
          <w:bCs/>
          <w:sz w:val="20"/>
          <w:szCs w:val="20"/>
        </w:rPr>
        <w:t xml:space="preserve">for covering </w:t>
      </w:r>
      <w:r w:rsidR="004531E0" w:rsidRPr="00B55D79">
        <w:rPr>
          <w:rFonts w:ascii="Times New Roman" w:hAnsi="Times New Roman" w:cs="Times New Roman"/>
          <w:bCs/>
          <w:sz w:val="20"/>
          <w:szCs w:val="20"/>
        </w:rPr>
        <w:t xml:space="preserve">balance sheet </w:t>
      </w:r>
      <w:r w:rsidR="000037FD" w:rsidRPr="00B55D79">
        <w:rPr>
          <w:rFonts w:ascii="Times New Roman" w:hAnsi="Times New Roman" w:cs="Times New Roman"/>
          <w:bCs/>
          <w:sz w:val="20"/>
          <w:szCs w:val="20"/>
        </w:rPr>
        <w:t>assets</w:t>
      </w:r>
      <w:ins w:id="6" w:author="Author">
        <w:r w:rsidR="00B55D79" w:rsidRPr="00B55D79">
          <w:rPr>
            <w:rFonts w:ascii="Times New Roman" w:hAnsi="Times New Roman" w:cs="Times New Roman"/>
            <w:sz w:val="20"/>
            <w:szCs w:val="20"/>
          </w:rPr>
          <w:t xml:space="preserve"> </w:t>
        </w:r>
        <w:r w:rsidR="00B55D79">
          <w:rPr>
            <w:rFonts w:ascii="Times New Roman" w:hAnsi="Times New Roman" w:cs="Times New Roman"/>
            <w:sz w:val="20"/>
            <w:szCs w:val="20"/>
          </w:rPr>
          <w:t xml:space="preserve">held </w:t>
        </w:r>
        <w:r w:rsidR="00B55D79" w:rsidRPr="00B55D79">
          <w:rPr>
            <w:rFonts w:ascii="Times New Roman" w:hAnsi="Times New Roman" w:cs="Times New Roman"/>
            <w:sz w:val="20"/>
            <w:szCs w:val="20"/>
          </w:rPr>
          <w:t>directly by the undertaking (i.e. not on a look-through basis)</w:t>
        </w:r>
      </w:ins>
      <w:r w:rsidR="000037FD" w:rsidRPr="00B55D79">
        <w:rPr>
          <w:rFonts w:ascii="Times New Roman" w:hAnsi="Times New Roman" w:cs="Times New Roman"/>
          <w:bCs/>
          <w:sz w:val="20"/>
          <w:szCs w:val="20"/>
        </w:rPr>
        <w:t>.</w:t>
      </w:r>
      <w:r w:rsidR="000037FD" w:rsidRPr="008C0694">
        <w:rPr>
          <w:rFonts w:ascii="Times New Roman" w:hAnsi="Times New Roman" w:cs="Times New Roman"/>
          <w:bCs/>
          <w:sz w:val="20"/>
          <w:szCs w:val="20"/>
        </w:rPr>
        <w:t xml:space="preserve"> </w:t>
      </w:r>
    </w:p>
    <w:p w:rsidR="000037FD" w:rsidRPr="008C0694" w:rsidRDefault="004531E0" w:rsidP="000037FD">
      <w:pPr>
        <w:jc w:val="both"/>
        <w:rPr>
          <w:rFonts w:ascii="Times New Roman" w:hAnsi="Times New Roman" w:cs="Times New Roman"/>
          <w:bCs/>
          <w:sz w:val="20"/>
          <w:szCs w:val="20"/>
        </w:rPr>
      </w:pPr>
      <w:r w:rsidRPr="00D40E1C">
        <w:rPr>
          <w:rFonts w:ascii="Times New Roman" w:hAnsi="Times New Roman" w:cs="Times New Roman"/>
          <w:bCs/>
          <w:sz w:val="20"/>
          <w:szCs w:val="20"/>
        </w:rPr>
        <w:t>It c</w:t>
      </w:r>
      <w:r w:rsidR="000037FD" w:rsidRPr="008C0694">
        <w:rPr>
          <w:rFonts w:ascii="Times New Roman" w:hAnsi="Times New Roman" w:cs="Times New Roman"/>
          <w:bCs/>
          <w:sz w:val="20"/>
          <w:szCs w:val="20"/>
        </w:rPr>
        <w:t xml:space="preserve">onsists of detailed information from the perspective of the assets held as collateral and not from the perspective of the collateral arrangement. </w:t>
      </w:r>
    </w:p>
    <w:p w:rsidR="000037FD" w:rsidRPr="008C0694" w:rsidRDefault="000037FD" w:rsidP="000037FD">
      <w:pPr>
        <w:jc w:val="both"/>
        <w:rPr>
          <w:rFonts w:ascii="Times New Roman" w:hAnsi="Times New Roman" w:cs="Times New Roman"/>
          <w:bCs/>
          <w:sz w:val="20"/>
          <w:szCs w:val="20"/>
        </w:rPr>
      </w:pPr>
      <w:r w:rsidRPr="008C0694">
        <w:rPr>
          <w:rFonts w:ascii="Times New Roman" w:hAnsi="Times New Roman" w:cs="Times New Roman"/>
          <w:bCs/>
          <w:sz w:val="20"/>
          <w:szCs w:val="20"/>
        </w:rPr>
        <w:t xml:space="preserve">If there is a pool of collaterals or </w:t>
      </w:r>
      <w:proofErr w:type="gramStart"/>
      <w:r w:rsidRPr="008C0694">
        <w:rPr>
          <w:rFonts w:ascii="Times New Roman" w:hAnsi="Times New Roman" w:cs="Times New Roman"/>
          <w:bCs/>
          <w:sz w:val="20"/>
          <w:szCs w:val="20"/>
        </w:rPr>
        <w:t>a collateral</w:t>
      </w:r>
      <w:proofErr w:type="gramEnd"/>
      <w:r w:rsidRPr="008C0694">
        <w:rPr>
          <w:rFonts w:ascii="Times New Roman" w:hAnsi="Times New Roman" w:cs="Times New Roman"/>
          <w:bCs/>
          <w:sz w:val="20"/>
          <w:szCs w:val="20"/>
        </w:rPr>
        <w:t xml:space="preserve"> arrangement comprising multiple assets, as many lines as the assets in the pool or arrangement </w:t>
      </w:r>
      <w:r w:rsidR="004531E0" w:rsidRPr="00D40E1C">
        <w:rPr>
          <w:rFonts w:ascii="Times New Roman" w:hAnsi="Times New Roman" w:cs="Times New Roman"/>
          <w:bCs/>
          <w:sz w:val="20"/>
          <w:szCs w:val="20"/>
        </w:rPr>
        <w:t>shall</w:t>
      </w:r>
      <w:r w:rsidRPr="008C0694">
        <w:rPr>
          <w:rFonts w:ascii="Times New Roman" w:hAnsi="Times New Roman" w:cs="Times New Roman"/>
          <w:bCs/>
          <w:sz w:val="20"/>
          <w:szCs w:val="20"/>
        </w:rPr>
        <w:t xml:space="preserve"> be reported.</w:t>
      </w:r>
    </w:p>
    <w:p w:rsidR="00D2411A" w:rsidRDefault="00D2411A" w:rsidP="00D2411A">
      <w:pPr>
        <w:jc w:val="both"/>
        <w:rPr>
          <w:rFonts w:ascii="Times New Roman" w:hAnsi="Times New Roman" w:cs="Times New Roman"/>
          <w:sz w:val="20"/>
          <w:szCs w:val="20"/>
        </w:rPr>
      </w:pPr>
      <w:r>
        <w:rPr>
          <w:rFonts w:ascii="Times New Roman" w:hAnsi="Times New Roman" w:cs="Times New Roman"/>
          <w:sz w:val="20"/>
          <w:szCs w:val="20"/>
        </w:rPr>
        <w:t xml:space="preserve">This template comprises two tables: </w:t>
      </w:r>
      <w:r w:rsidRPr="00CC34E4">
        <w:rPr>
          <w:rFonts w:ascii="Times New Roman" w:hAnsi="Times New Roman" w:cs="Times New Roman"/>
          <w:sz w:val="20"/>
          <w:szCs w:val="20"/>
        </w:rPr>
        <w:t>Information on positions held</w:t>
      </w:r>
      <w:r>
        <w:rPr>
          <w:rFonts w:ascii="Times New Roman" w:hAnsi="Times New Roman" w:cs="Times New Roman"/>
          <w:sz w:val="20"/>
          <w:szCs w:val="20"/>
        </w:rPr>
        <w:t xml:space="preserve"> and </w:t>
      </w:r>
      <w:r w:rsidRPr="00CC34E4">
        <w:rPr>
          <w:rFonts w:ascii="Times New Roman" w:hAnsi="Times New Roman" w:cs="Times New Roman"/>
          <w:sz w:val="20"/>
          <w:szCs w:val="20"/>
        </w:rPr>
        <w:t>Information on assets</w:t>
      </w:r>
      <w:r>
        <w:rPr>
          <w:rFonts w:ascii="Times New Roman" w:hAnsi="Times New Roman" w:cs="Times New Roman"/>
          <w:sz w:val="20"/>
          <w:szCs w:val="20"/>
        </w:rPr>
        <w:t>.</w:t>
      </w:r>
    </w:p>
    <w:p w:rsidR="00D2411A" w:rsidRDefault="00D2411A" w:rsidP="00D2411A">
      <w:pPr>
        <w:jc w:val="both"/>
        <w:rPr>
          <w:rFonts w:ascii="Times New Roman" w:hAnsi="Times New Roman" w:cs="Times New Roman"/>
          <w:sz w:val="20"/>
          <w:szCs w:val="20"/>
        </w:rPr>
      </w:pPr>
      <w:r>
        <w:rPr>
          <w:rFonts w:ascii="Times New Roman" w:hAnsi="Times New Roman" w:cs="Times New Roman"/>
          <w:sz w:val="20"/>
          <w:szCs w:val="20"/>
        </w:rPr>
        <w:t>On the table Information on positions held, e</w:t>
      </w:r>
      <w:r w:rsidRPr="006C2F0D">
        <w:rPr>
          <w:rFonts w:ascii="Times New Roman" w:hAnsi="Times New Roman" w:cs="Times New Roman"/>
          <w:sz w:val="20"/>
          <w:szCs w:val="20"/>
        </w:rPr>
        <w:t>ach asset</w:t>
      </w:r>
      <w:ins w:id="7" w:author="Author">
        <w:r w:rsidR="00025BFE">
          <w:rPr>
            <w:rFonts w:ascii="Times New Roman" w:hAnsi="Times New Roman" w:cs="Times New Roman"/>
            <w:sz w:val="20"/>
            <w:szCs w:val="20"/>
          </w:rPr>
          <w:t xml:space="preserve"> held as collateral</w:t>
        </w:r>
      </w:ins>
      <w:r w:rsidRPr="006C2F0D">
        <w:rPr>
          <w:rFonts w:ascii="Times New Roman" w:hAnsi="Times New Roman" w:cs="Times New Roman"/>
          <w:sz w:val="20"/>
          <w:szCs w:val="20"/>
        </w:rPr>
        <w:t xml:space="preserve"> shall be reported separately in as many lines as needed in order to properly fill in all variables requested</w:t>
      </w:r>
      <w:r>
        <w:rPr>
          <w:rFonts w:ascii="Times New Roman" w:hAnsi="Times New Roman" w:cs="Times New Roman"/>
          <w:sz w:val="20"/>
          <w:szCs w:val="20"/>
        </w:rPr>
        <w:t xml:space="preserve"> in that table</w:t>
      </w:r>
      <w:r w:rsidRPr="006C2F0D">
        <w:rPr>
          <w:rFonts w:ascii="Times New Roman" w:hAnsi="Times New Roman" w:cs="Times New Roman"/>
          <w:sz w:val="20"/>
          <w:szCs w:val="20"/>
        </w:rPr>
        <w:t>. If for the same asset two values can be attributed to one variable, then this asset needs to be reported in more than one line.</w:t>
      </w:r>
    </w:p>
    <w:p w:rsidR="00D2411A" w:rsidRDefault="00D2411A" w:rsidP="00D2411A">
      <w:pPr>
        <w:jc w:val="both"/>
        <w:rPr>
          <w:rFonts w:ascii="Times New Roman" w:hAnsi="Times New Roman" w:cs="Times New Roman"/>
          <w:sz w:val="20"/>
          <w:szCs w:val="20"/>
        </w:rPr>
      </w:pPr>
      <w:r>
        <w:rPr>
          <w:rFonts w:ascii="Times New Roman" w:hAnsi="Times New Roman" w:cs="Times New Roman"/>
          <w:sz w:val="20"/>
          <w:szCs w:val="20"/>
        </w:rPr>
        <w:t xml:space="preserve">On the table Information on assets, each asset </w:t>
      </w:r>
      <w:ins w:id="8" w:author="Author">
        <w:r w:rsidR="00025BFE">
          <w:rPr>
            <w:rFonts w:ascii="Times New Roman" w:hAnsi="Times New Roman" w:cs="Times New Roman"/>
            <w:sz w:val="20"/>
            <w:szCs w:val="20"/>
          </w:rPr>
          <w:t xml:space="preserve">held as collateral </w:t>
        </w:r>
      </w:ins>
      <w:r>
        <w:rPr>
          <w:rFonts w:ascii="Times New Roman" w:hAnsi="Times New Roman" w:cs="Times New Roman"/>
          <w:sz w:val="20"/>
          <w:szCs w:val="20"/>
        </w:rPr>
        <w:t>shall be reported separately, with one line for each asset, filling in all variables requested in that table.</w:t>
      </w:r>
    </w:p>
    <w:p w:rsidR="000037FD" w:rsidRPr="00D40E1C" w:rsidRDefault="00D2411A" w:rsidP="000037FD">
      <w:pPr>
        <w:jc w:val="both"/>
        <w:rPr>
          <w:rFonts w:ascii="Times New Roman" w:hAnsi="Times New Roman" w:cs="Times New Roman"/>
          <w:sz w:val="20"/>
          <w:szCs w:val="20"/>
        </w:rPr>
      </w:pPr>
      <w:r>
        <w:rPr>
          <w:rFonts w:ascii="Times New Roman" w:hAnsi="Times New Roman" w:cs="Times New Roman"/>
          <w:bCs/>
          <w:sz w:val="20"/>
          <w:szCs w:val="20"/>
        </w:rPr>
        <w:t>All items except item</w:t>
      </w:r>
      <w:ins w:id="9" w:author="Author">
        <w:r w:rsidR="007E7F6A">
          <w:rPr>
            <w:rFonts w:ascii="Times New Roman" w:hAnsi="Times New Roman" w:cs="Times New Roman"/>
            <w:bCs/>
            <w:sz w:val="20"/>
            <w:szCs w:val="20"/>
          </w:rPr>
          <w:t>s</w:t>
        </w:r>
      </w:ins>
      <w:r>
        <w:rPr>
          <w:rFonts w:ascii="Times New Roman" w:hAnsi="Times New Roman" w:cs="Times New Roman"/>
          <w:bCs/>
          <w:sz w:val="20"/>
          <w:szCs w:val="20"/>
        </w:rPr>
        <w:t xml:space="preserve"> </w:t>
      </w:r>
      <w:r w:rsidRPr="0061769B">
        <w:rPr>
          <w:rFonts w:ascii="Times New Roman" w:hAnsi="Times New Roman" w:cs="Times New Roman"/>
          <w:bCs/>
          <w:sz w:val="20"/>
          <w:szCs w:val="20"/>
        </w:rPr>
        <w:t>“</w:t>
      </w:r>
      <w:r w:rsidRPr="0061769B">
        <w:rPr>
          <w:rFonts w:ascii="Times New Roman" w:hAnsi="Times New Roman" w:cs="Times New Roman"/>
          <w:sz w:val="20"/>
          <w:szCs w:val="20"/>
        </w:rPr>
        <w:t>Type of asset for wh</w:t>
      </w:r>
      <w:r>
        <w:rPr>
          <w:rFonts w:ascii="Times New Roman" w:hAnsi="Times New Roman" w:cs="Times New Roman"/>
          <w:sz w:val="20"/>
          <w:szCs w:val="20"/>
        </w:rPr>
        <w:t>ich the collateral is held” (C0140</w:t>
      </w:r>
      <w:r w:rsidRPr="0061769B">
        <w:rPr>
          <w:rFonts w:ascii="Times New Roman" w:hAnsi="Times New Roman" w:cs="Times New Roman"/>
          <w:sz w:val="20"/>
          <w:szCs w:val="20"/>
        </w:rPr>
        <w:t>)</w:t>
      </w:r>
      <w:ins w:id="10" w:author="Author">
        <w:r w:rsidR="007E7F6A">
          <w:rPr>
            <w:rFonts w:ascii="Times New Roman" w:hAnsi="Times New Roman" w:cs="Times New Roman"/>
            <w:sz w:val="20"/>
            <w:szCs w:val="20"/>
          </w:rPr>
          <w:t>,</w:t>
        </w:r>
        <w:r w:rsidR="007E7F6A" w:rsidRPr="007E7F6A">
          <w:rPr>
            <w:rFonts w:ascii="Times New Roman" w:hAnsi="Times New Roman" w:cs="Times New Roman"/>
            <w:sz w:val="20"/>
            <w:szCs w:val="20"/>
          </w:rPr>
          <w:t xml:space="preserve"> </w:t>
        </w:r>
        <w:r w:rsidR="007E7F6A">
          <w:rPr>
            <w:rFonts w:ascii="Times New Roman" w:hAnsi="Times New Roman" w:cs="Times New Roman"/>
            <w:sz w:val="20"/>
            <w:szCs w:val="20"/>
          </w:rPr>
          <w:t>“</w:t>
        </w:r>
        <w:r w:rsidR="007E7F6A" w:rsidRPr="0061769B">
          <w:rPr>
            <w:rFonts w:ascii="Times New Roman" w:hAnsi="Times New Roman" w:cs="Times New Roman"/>
            <w:sz w:val="20"/>
            <w:szCs w:val="20"/>
          </w:rPr>
          <w:t>Name of the counterparty pledging the collateral</w:t>
        </w:r>
        <w:r w:rsidR="007E7F6A">
          <w:rPr>
            <w:rFonts w:ascii="Times New Roman" w:hAnsi="Times New Roman" w:cs="Times New Roman"/>
            <w:sz w:val="20"/>
            <w:szCs w:val="20"/>
          </w:rPr>
          <w:t>” (C0060) and “</w:t>
        </w:r>
        <w:r w:rsidR="007E7F6A" w:rsidRPr="0061769B">
          <w:rPr>
            <w:rFonts w:ascii="Times New Roman" w:hAnsi="Times New Roman" w:cs="Times New Roman"/>
            <w:sz w:val="20"/>
            <w:szCs w:val="20"/>
          </w:rPr>
          <w:t>Name of the group of the counterparty pledging the collateral</w:t>
        </w:r>
        <w:r w:rsidR="007E7F6A">
          <w:rPr>
            <w:rFonts w:ascii="Times New Roman" w:hAnsi="Times New Roman" w:cs="Times New Roman"/>
            <w:sz w:val="20"/>
            <w:szCs w:val="20"/>
          </w:rPr>
          <w:t xml:space="preserve">” (C0070) </w:t>
        </w:r>
      </w:ins>
      <w:del w:id="11" w:author="Author">
        <w:r w:rsidDel="007E7F6A">
          <w:rPr>
            <w:rFonts w:ascii="Times New Roman" w:hAnsi="Times New Roman" w:cs="Times New Roman"/>
            <w:sz w:val="20"/>
            <w:szCs w:val="20"/>
          </w:rPr>
          <w:delText xml:space="preserve"> </w:delText>
        </w:r>
      </w:del>
      <w:r w:rsidR="000037FD" w:rsidRPr="008C0694">
        <w:rPr>
          <w:rFonts w:ascii="Times New Roman" w:hAnsi="Times New Roman" w:cs="Times New Roman"/>
          <w:bCs/>
          <w:sz w:val="20"/>
          <w:szCs w:val="20"/>
        </w:rPr>
        <w:t>relate to information on the assets held as collateral</w:t>
      </w:r>
      <w:r>
        <w:rPr>
          <w:rFonts w:ascii="Times New Roman" w:hAnsi="Times New Roman" w:cs="Times New Roman"/>
          <w:bCs/>
          <w:sz w:val="20"/>
          <w:szCs w:val="20"/>
        </w:rPr>
        <w:t>. Item</w:t>
      </w:r>
      <w:ins w:id="12" w:author="Author">
        <w:r w:rsidR="007E7F6A">
          <w:rPr>
            <w:rFonts w:ascii="Times New Roman" w:hAnsi="Times New Roman" w:cs="Times New Roman"/>
            <w:bCs/>
            <w:sz w:val="20"/>
            <w:szCs w:val="20"/>
          </w:rPr>
          <w:t xml:space="preserve"> C0140</w:t>
        </w:r>
        <w:r w:rsidR="00710ABD" w:rsidRPr="00710ABD">
          <w:rPr>
            <w:rFonts w:ascii="Times New Roman" w:hAnsi="Times New Roman" w:cs="Times New Roman"/>
            <w:sz w:val="20"/>
            <w:szCs w:val="20"/>
          </w:rPr>
          <w:t xml:space="preserve"> </w:t>
        </w:r>
        <w:r w:rsidR="00710ABD" w:rsidRPr="008C0694">
          <w:rPr>
            <w:rFonts w:ascii="Times New Roman" w:hAnsi="Times New Roman" w:cs="Times New Roman"/>
            <w:sz w:val="20"/>
            <w:szCs w:val="20"/>
          </w:rPr>
          <w:t>relate</w:t>
        </w:r>
        <w:r w:rsidR="00710ABD">
          <w:rPr>
            <w:rFonts w:ascii="Times New Roman" w:hAnsi="Times New Roman" w:cs="Times New Roman"/>
            <w:sz w:val="20"/>
            <w:szCs w:val="20"/>
          </w:rPr>
          <w:t>s</w:t>
        </w:r>
        <w:r w:rsidR="00710ABD" w:rsidRPr="008C0694">
          <w:rPr>
            <w:rFonts w:ascii="Times New Roman" w:hAnsi="Times New Roman" w:cs="Times New Roman"/>
            <w:sz w:val="20"/>
            <w:szCs w:val="20"/>
          </w:rPr>
          <w:t xml:space="preserve"> to the asset on the balance sheet for which the collateral is held</w:t>
        </w:r>
        <w:r w:rsidR="00710ABD">
          <w:rPr>
            <w:rFonts w:ascii="Times New Roman" w:hAnsi="Times New Roman" w:cs="Times New Roman"/>
            <w:sz w:val="20"/>
            <w:szCs w:val="20"/>
          </w:rPr>
          <w:t xml:space="preserve"> while items </w:t>
        </w:r>
        <w:r w:rsidR="007E7F6A">
          <w:rPr>
            <w:rFonts w:ascii="Times New Roman" w:hAnsi="Times New Roman" w:cs="Times New Roman"/>
            <w:bCs/>
            <w:sz w:val="20"/>
            <w:szCs w:val="20"/>
          </w:rPr>
          <w:t>C0060 and C0070</w:t>
        </w:r>
      </w:ins>
      <w:del w:id="13" w:author="Author">
        <w:r w:rsidDel="007E7F6A">
          <w:rPr>
            <w:rFonts w:ascii="Times New Roman" w:hAnsi="Times New Roman" w:cs="Times New Roman"/>
            <w:bCs/>
            <w:sz w:val="20"/>
            <w:szCs w:val="20"/>
          </w:rPr>
          <w:delText xml:space="preserve"> </w:delText>
        </w:r>
        <w:r w:rsidRPr="0061769B" w:rsidDel="007E7F6A">
          <w:rPr>
            <w:rFonts w:ascii="Times New Roman" w:hAnsi="Times New Roman" w:cs="Times New Roman"/>
            <w:bCs/>
            <w:sz w:val="20"/>
            <w:szCs w:val="20"/>
          </w:rPr>
          <w:delText>“</w:delText>
        </w:r>
        <w:r w:rsidRPr="0061769B" w:rsidDel="007E7F6A">
          <w:rPr>
            <w:rFonts w:ascii="Times New Roman" w:hAnsi="Times New Roman" w:cs="Times New Roman"/>
            <w:sz w:val="20"/>
            <w:szCs w:val="20"/>
          </w:rPr>
          <w:delText>Type of asset for wh</w:delText>
        </w:r>
        <w:r w:rsidDel="007E7F6A">
          <w:rPr>
            <w:rFonts w:ascii="Times New Roman" w:hAnsi="Times New Roman" w:cs="Times New Roman"/>
            <w:sz w:val="20"/>
            <w:szCs w:val="20"/>
          </w:rPr>
          <w:delText>ich the collateral is held” (C0140</w:delText>
        </w:r>
        <w:r w:rsidRPr="0061769B" w:rsidDel="007E7F6A">
          <w:rPr>
            <w:rFonts w:ascii="Times New Roman" w:hAnsi="Times New Roman" w:cs="Times New Roman"/>
            <w:sz w:val="20"/>
            <w:szCs w:val="20"/>
          </w:rPr>
          <w:delText>)</w:delText>
        </w:r>
      </w:del>
      <w:r w:rsidR="000037FD" w:rsidRPr="008C0694">
        <w:rPr>
          <w:rFonts w:ascii="Times New Roman" w:hAnsi="Times New Roman" w:cs="Times New Roman"/>
          <w:sz w:val="20"/>
          <w:szCs w:val="20"/>
        </w:rPr>
        <w:t xml:space="preserve"> relate</w:t>
      </w:r>
      <w:del w:id="14" w:author="Author">
        <w:r w:rsidDel="007E7F6A">
          <w:rPr>
            <w:rFonts w:ascii="Times New Roman" w:hAnsi="Times New Roman" w:cs="Times New Roman"/>
            <w:sz w:val="20"/>
            <w:szCs w:val="20"/>
          </w:rPr>
          <w:delText>s</w:delText>
        </w:r>
      </w:del>
      <w:r w:rsidR="000037FD" w:rsidRPr="008C0694">
        <w:rPr>
          <w:rFonts w:ascii="Times New Roman" w:hAnsi="Times New Roman" w:cs="Times New Roman"/>
          <w:sz w:val="20"/>
          <w:szCs w:val="20"/>
        </w:rPr>
        <w:t xml:space="preserve"> to the </w:t>
      </w:r>
      <w:ins w:id="15" w:author="Author">
        <w:r w:rsidR="00710ABD">
          <w:rPr>
            <w:rFonts w:ascii="Times New Roman" w:hAnsi="Times New Roman" w:cs="Times New Roman"/>
            <w:sz w:val="20"/>
            <w:szCs w:val="20"/>
          </w:rPr>
          <w:t>counterparty pledging the collateral</w:t>
        </w:r>
        <w:r w:rsidR="00046556">
          <w:rPr>
            <w:rFonts w:ascii="Times New Roman" w:hAnsi="Times New Roman" w:cs="Times New Roman"/>
            <w:sz w:val="20"/>
            <w:szCs w:val="20"/>
          </w:rPr>
          <w:t>.</w:t>
        </w:r>
      </w:ins>
      <w:del w:id="16" w:author="Author">
        <w:r w:rsidR="000037FD" w:rsidRPr="008C0694" w:rsidDel="00710ABD">
          <w:rPr>
            <w:rFonts w:ascii="Times New Roman" w:hAnsi="Times New Roman" w:cs="Times New Roman"/>
            <w:sz w:val="20"/>
            <w:szCs w:val="20"/>
          </w:rPr>
          <w:delText>asset on the balance sheet for which the collateral is held</w:delText>
        </w:r>
      </w:del>
      <w:r w:rsidR="000037FD" w:rsidRPr="008C0694">
        <w:rPr>
          <w:rFonts w:ascii="Times New Roman" w:hAnsi="Times New Roman" w:cs="Times New Roman"/>
          <w:sz w:val="20"/>
          <w:szCs w:val="20"/>
        </w:rPr>
        <w:t>.</w:t>
      </w:r>
    </w:p>
    <w:p w:rsidR="005944DC" w:rsidRDefault="005944DC" w:rsidP="005944DC">
      <w:pPr>
        <w:jc w:val="both"/>
        <w:rPr>
          <w:rFonts w:ascii="Times New Roman" w:hAnsi="Times New Roman" w:cs="Times New Roman"/>
          <w:sz w:val="20"/>
          <w:szCs w:val="20"/>
        </w:rPr>
      </w:pPr>
      <w:r w:rsidRPr="008C0694">
        <w:rPr>
          <w:rFonts w:ascii="Times New Roman" w:hAnsi="Times New Roman" w:cs="Times New Roman"/>
          <w:bCs/>
          <w:sz w:val="20"/>
          <w:szCs w:val="20"/>
        </w:rPr>
        <w:t>The asset categories referred to in this template are the ones defined in Annex I</w:t>
      </w:r>
      <w:del w:id="17" w:author="Author">
        <w:r w:rsidRPr="008C0694" w:rsidDel="00474666">
          <w:rPr>
            <w:rFonts w:ascii="Times New Roman" w:hAnsi="Times New Roman" w:cs="Times New Roman"/>
            <w:bCs/>
            <w:sz w:val="20"/>
            <w:szCs w:val="20"/>
          </w:rPr>
          <w:delText>II</w:delText>
        </w:r>
      </w:del>
      <w:ins w:id="18" w:author="Author">
        <w:r w:rsidR="00474666">
          <w:rPr>
            <w:rFonts w:ascii="Times New Roman" w:hAnsi="Times New Roman" w:cs="Times New Roman"/>
            <w:bCs/>
            <w:sz w:val="20"/>
            <w:szCs w:val="20"/>
          </w:rPr>
          <w:t>V</w:t>
        </w:r>
      </w:ins>
      <w:r w:rsidRPr="008C0694">
        <w:rPr>
          <w:rFonts w:ascii="Times New Roman" w:hAnsi="Times New Roman" w:cs="Times New Roman"/>
          <w:bCs/>
          <w:sz w:val="20"/>
          <w:szCs w:val="20"/>
        </w:rPr>
        <w:t xml:space="preserve"> – </w:t>
      </w:r>
      <w:r w:rsidR="00B3114C" w:rsidRPr="008C0694">
        <w:rPr>
          <w:rFonts w:ascii="Times New Roman" w:hAnsi="Times New Roman" w:cs="Times New Roman"/>
          <w:bCs/>
          <w:sz w:val="20"/>
          <w:szCs w:val="20"/>
        </w:rPr>
        <w:t>Assets</w:t>
      </w:r>
      <w:r w:rsidRPr="008C0694">
        <w:rPr>
          <w:rFonts w:ascii="Times New Roman" w:hAnsi="Times New Roman" w:cs="Times New Roman"/>
          <w:bCs/>
          <w:sz w:val="20"/>
          <w:szCs w:val="20"/>
        </w:rPr>
        <w:t xml:space="preserve"> Categories of this Regulation and </w:t>
      </w:r>
      <w:r w:rsidRPr="008C0694">
        <w:rPr>
          <w:rFonts w:ascii="Times New Roman" w:hAnsi="Times New Roman" w:cs="Times New Roman"/>
          <w:sz w:val="20"/>
          <w:szCs w:val="20"/>
        </w:rPr>
        <w:t xml:space="preserve">references to CIC codes refer to Annex </w:t>
      </w:r>
      <w:del w:id="19" w:author="Author">
        <w:r w:rsidRPr="008C0694" w:rsidDel="00474666">
          <w:rPr>
            <w:rFonts w:ascii="Times New Roman" w:hAnsi="Times New Roman" w:cs="Times New Roman"/>
            <w:sz w:val="20"/>
            <w:szCs w:val="20"/>
          </w:rPr>
          <w:delText>I</w:delText>
        </w:r>
      </w:del>
      <w:r w:rsidRPr="008C0694">
        <w:rPr>
          <w:rFonts w:ascii="Times New Roman" w:hAnsi="Times New Roman" w:cs="Times New Roman"/>
          <w:sz w:val="20"/>
          <w:szCs w:val="20"/>
        </w:rPr>
        <w:t xml:space="preserve">V </w:t>
      </w:r>
      <w:r w:rsidR="00B3114C" w:rsidRPr="00B3114C">
        <w:rPr>
          <w:rFonts w:ascii="Times New Roman" w:hAnsi="Times New Roman" w:cs="Times New Roman"/>
          <w:sz w:val="20"/>
          <w:szCs w:val="20"/>
        </w:rPr>
        <w:t xml:space="preserve">– CIC table </w:t>
      </w:r>
      <w:r w:rsidRPr="008C0694">
        <w:rPr>
          <w:rFonts w:ascii="Times New Roman" w:hAnsi="Times New Roman" w:cs="Times New Roman"/>
          <w:sz w:val="20"/>
          <w:szCs w:val="20"/>
        </w:rPr>
        <w:t>of this Regulation.</w:t>
      </w:r>
    </w:p>
    <w:p w:rsidR="00D2411A" w:rsidRPr="0061769B" w:rsidRDefault="00D2411A" w:rsidP="00D2411A">
      <w:pPr>
        <w:jc w:val="both"/>
        <w:rPr>
          <w:rFonts w:ascii="Times New Roman" w:hAnsi="Times New Roman" w:cs="Times New Roman"/>
          <w:b/>
          <w:sz w:val="20"/>
          <w:szCs w:val="20"/>
        </w:rPr>
      </w:pPr>
      <w:r w:rsidRPr="0061769B">
        <w:rPr>
          <w:rFonts w:ascii="Times New Roman" w:hAnsi="Times New Roman" w:cs="Times New Roman"/>
          <w:b/>
          <w:sz w:val="20"/>
          <w:szCs w:val="20"/>
        </w:rPr>
        <w:t>Information on positions</w:t>
      </w:r>
      <w:r>
        <w:rPr>
          <w:rFonts w:ascii="Times New Roman" w:hAnsi="Times New Roman" w:cs="Times New Roman"/>
          <w:b/>
          <w:sz w:val="20"/>
          <w:szCs w:val="20"/>
        </w:rPr>
        <w:t xml:space="preserve"> held</w:t>
      </w:r>
    </w:p>
    <w:tbl>
      <w:tblPr>
        <w:tblStyle w:val="TableGrid"/>
        <w:tblW w:w="9322" w:type="dxa"/>
        <w:tblLook w:val="04A0" w:firstRow="1" w:lastRow="0" w:firstColumn="1" w:lastColumn="0" w:noHBand="0" w:noVBand="1"/>
      </w:tblPr>
      <w:tblGrid>
        <w:gridCol w:w="1378"/>
        <w:gridCol w:w="1891"/>
        <w:gridCol w:w="6053"/>
        <w:tblGridChange w:id="20">
          <w:tblGrid>
            <w:gridCol w:w="1378"/>
            <w:gridCol w:w="1891"/>
            <w:gridCol w:w="6053"/>
          </w:tblGrid>
        </w:tblGridChange>
      </w:tblGrid>
      <w:tr w:rsidR="00E84EED" w:rsidRPr="00D40E1C" w:rsidTr="008C0694">
        <w:trPr>
          <w:trHeight w:val="300"/>
        </w:trPr>
        <w:tc>
          <w:tcPr>
            <w:tcW w:w="1378" w:type="dxa"/>
            <w:noWrap/>
            <w:hideMark/>
          </w:tcPr>
          <w:p w:rsidR="00E84EED" w:rsidRPr="008C0694" w:rsidRDefault="00E84EED" w:rsidP="00E84EED">
            <w:pPr>
              <w:spacing w:after="200" w:line="276" w:lineRule="auto"/>
              <w:jc w:val="center"/>
              <w:rPr>
                <w:rFonts w:ascii="Times New Roman" w:hAnsi="Times New Roman" w:cs="Times New Roman"/>
                <w:sz w:val="20"/>
                <w:szCs w:val="20"/>
              </w:rPr>
            </w:pPr>
          </w:p>
        </w:tc>
        <w:tc>
          <w:tcPr>
            <w:tcW w:w="1891" w:type="dxa"/>
            <w:hideMark/>
          </w:tcPr>
          <w:p w:rsidR="00E84EED" w:rsidRPr="008C0694" w:rsidRDefault="00E84EED" w:rsidP="00E84EED">
            <w:pPr>
              <w:spacing w:after="200" w:line="276" w:lineRule="auto"/>
              <w:jc w:val="center"/>
              <w:rPr>
                <w:rFonts w:ascii="Times New Roman" w:hAnsi="Times New Roman" w:cs="Times New Roman"/>
                <w:b/>
                <w:bCs/>
                <w:sz w:val="20"/>
                <w:szCs w:val="20"/>
              </w:rPr>
            </w:pPr>
            <w:r w:rsidRPr="008C0694">
              <w:rPr>
                <w:rFonts w:ascii="Times New Roman" w:hAnsi="Times New Roman" w:cs="Times New Roman"/>
                <w:b/>
                <w:bCs/>
                <w:sz w:val="20"/>
                <w:szCs w:val="20"/>
              </w:rPr>
              <w:t>ITEM</w:t>
            </w:r>
          </w:p>
        </w:tc>
        <w:tc>
          <w:tcPr>
            <w:tcW w:w="6053" w:type="dxa"/>
            <w:hideMark/>
          </w:tcPr>
          <w:p w:rsidR="00E84EED" w:rsidRPr="008C0694" w:rsidRDefault="00E84EED" w:rsidP="00E84EED">
            <w:pPr>
              <w:spacing w:after="200" w:line="276" w:lineRule="auto"/>
              <w:jc w:val="center"/>
              <w:rPr>
                <w:rFonts w:ascii="Times New Roman" w:hAnsi="Times New Roman" w:cs="Times New Roman"/>
                <w:b/>
                <w:bCs/>
                <w:sz w:val="20"/>
                <w:szCs w:val="20"/>
              </w:rPr>
            </w:pPr>
            <w:r w:rsidRPr="008C0694">
              <w:rPr>
                <w:rFonts w:ascii="Times New Roman" w:hAnsi="Times New Roman" w:cs="Times New Roman"/>
                <w:b/>
                <w:bCs/>
                <w:sz w:val="20"/>
                <w:szCs w:val="20"/>
              </w:rPr>
              <w:t>INSTRUCTIONS</w:t>
            </w:r>
          </w:p>
        </w:tc>
      </w:tr>
      <w:tr w:rsidR="00E84EED" w:rsidRPr="00D40E1C" w:rsidTr="008C0694">
        <w:trPr>
          <w:trHeight w:val="1530"/>
        </w:trPr>
        <w:tc>
          <w:tcPr>
            <w:tcW w:w="1378" w:type="dxa"/>
            <w:hideMark/>
          </w:tcPr>
          <w:p w:rsidR="00590031" w:rsidRPr="008C0694" w:rsidRDefault="00C11449" w:rsidP="008C0694">
            <w:pPr>
              <w:pStyle w:val="NoSpacing"/>
              <w:rPr>
                <w:rFonts w:ascii="Times New Roman" w:hAnsi="Times New Roman" w:cs="Times New Roman"/>
                <w:sz w:val="20"/>
              </w:rPr>
            </w:pPr>
            <w:r w:rsidRPr="008C0694">
              <w:rPr>
                <w:rFonts w:ascii="Times New Roman" w:hAnsi="Times New Roman" w:cs="Times New Roman"/>
                <w:sz w:val="20"/>
              </w:rPr>
              <w:t>C00</w:t>
            </w:r>
            <w:r w:rsidR="00795C22" w:rsidRPr="008C0694">
              <w:rPr>
                <w:rFonts w:ascii="Times New Roman" w:hAnsi="Times New Roman" w:cs="Times New Roman"/>
                <w:sz w:val="20"/>
              </w:rPr>
              <w:t>4</w:t>
            </w:r>
            <w:r w:rsidRPr="008C0694">
              <w:rPr>
                <w:rFonts w:ascii="Times New Roman" w:hAnsi="Times New Roman" w:cs="Times New Roman"/>
                <w:sz w:val="20"/>
              </w:rPr>
              <w:t>0</w:t>
            </w:r>
          </w:p>
          <w:p w:rsidR="00773D67" w:rsidRPr="00532EA6" w:rsidRDefault="00773D67" w:rsidP="008C0694">
            <w:pPr>
              <w:pStyle w:val="NoSpacing"/>
            </w:pPr>
            <w:r w:rsidRPr="008C0694">
              <w:rPr>
                <w:rFonts w:ascii="Times New Roman" w:hAnsi="Times New Roman" w:cs="Times New Roman"/>
                <w:sz w:val="20"/>
              </w:rPr>
              <w:t>(A2)</w:t>
            </w:r>
          </w:p>
        </w:tc>
        <w:tc>
          <w:tcPr>
            <w:tcW w:w="1891" w:type="dxa"/>
            <w:hideMark/>
          </w:tcPr>
          <w:p w:rsidR="00E84EED" w:rsidRPr="008C0694" w:rsidRDefault="00B36644">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Asset </w:t>
            </w:r>
            <w:r w:rsidR="00E84EED" w:rsidRPr="008C0694">
              <w:rPr>
                <w:rFonts w:ascii="Times New Roman" w:hAnsi="Times New Roman" w:cs="Times New Roman"/>
                <w:sz w:val="20"/>
                <w:szCs w:val="20"/>
              </w:rPr>
              <w:t>ID Code</w:t>
            </w:r>
          </w:p>
        </w:tc>
        <w:tc>
          <w:tcPr>
            <w:tcW w:w="6053" w:type="dxa"/>
            <w:hideMark/>
          </w:tcPr>
          <w:p w:rsidR="00E84EED" w:rsidRDefault="00930B4B" w:rsidP="00930B4B">
            <w:pPr>
              <w:spacing w:after="200" w:line="276" w:lineRule="auto"/>
              <w:rPr>
                <w:ins w:id="21" w:author="Author"/>
                <w:rFonts w:ascii="Times New Roman" w:hAnsi="Times New Roman" w:cs="Times New Roman"/>
                <w:sz w:val="20"/>
                <w:szCs w:val="20"/>
              </w:rPr>
            </w:pPr>
            <w:r w:rsidRPr="00D40E1C">
              <w:rPr>
                <w:rFonts w:ascii="Times New Roman" w:hAnsi="Times New Roman" w:cs="Times New Roman"/>
                <w:sz w:val="20"/>
                <w:szCs w:val="20"/>
              </w:rPr>
              <w:t xml:space="preserve">Asset ID code </w:t>
            </w:r>
            <w:r w:rsidRPr="008C0694">
              <w:rPr>
                <w:rFonts w:ascii="Times New Roman" w:hAnsi="Times New Roman" w:cs="Times New Roman"/>
                <w:sz w:val="20"/>
                <w:szCs w:val="20"/>
              </w:rPr>
              <w:t>using the following priority</w:t>
            </w:r>
            <w:r w:rsidRPr="00D40E1C">
              <w:rPr>
                <w:rFonts w:ascii="Times New Roman" w:hAnsi="Times New Roman" w:cs="Times New Roman"/>
                <w:sz w:val="20"/>
                <w:szCs w:val="20"/>
              </w:rPr>
              <w:t xml:space="preserve">: </w:t>
            </w:r>
            <w:r w:rsidRPr="00D40E1C">
              <w:rPr>
                <w:rFonts w:ascii="Times New Roman" w:hAnsi="Times New Roman" w:cs="Times New Roman"/>
                <w:sz w:val="20"/>
                <w:szCs w:val="20"/>
              </w:rPr>
              <w:br/>
            </w:r>
            <w:r w:rsidR="00E84EED" w:rsidRPr="008C0694">
              <w:rPr>
                <w:rFonts w:ascii="Times New Roman" w:hAnsi="Times New Roman" w:cs="Times New Roman"/>
                <w:sz w:val="20"/>
                <w:szCs w:val="20"/>
              </w:rPr>
              <w:t xml:space="preserve">  </w:t>
            </w:r>
            <w:r w:rsidR="00453CC7" w:rsidRPr="008C0694">
              <w:rPr>
                <w:rFonts w:ascii="Times New Roman" w:hAnsi="Times New Roman" w:cs="Times New Roman"/>
                <w:sz w:val="20"/>
                <w:szCs w:val="20"/>
              </w:rPr>
              <w:t xml:space="preserve">- </w:t>
            </w:r>
            <w:r w:rsidR="00E84EED" w:rsidRPr="008C0694">
              <w:rPr>
                <w:rFonts w:ascii="Times New Roman" w:hAnsi="Times New Roman" w:cs="Times New Roman"/>
                <w:sz w:val="20"/>
                <w:szCs w:val="20"/>
              </w:rPr>
              <w:t>ISO 6166</w:t>
            </w:r>
            <w:r w:rsidR="009E6FF5" w:rsidRPr="008C0694">
              <w:rPr>
                <w:rFonts w:ascii="Times New Roman" w:hAnsi="Times New Roman" w:cs="Times New Roman"/>
                <w:sz w:val="20"/>
                <w:szCs w:val="20"/>
              </w:rPr>
              <w:t xml:space="preserve"> code of</w:t>
            </w:r>
            <w:r w:rsidR="00E84EED" w:rsidRPr="008C0694">
              <w:rPr>
                <w:rFonts w:ascii="Times New Roman" w:hAnsi="Times New Roman" w:cs="Times New Roman"/>
                <w:sz w:val="20"/>
                <w:szCs w:val="20"/>
              </w:rPr>
              <w:t xml:space="preserve"> ISIN when available</w:t>
            </w:r>
            <w:r w:rsidR="00E84EED" w:rsidRPr="008C0694">
              <w:rPr>
                <w:rFonts w:ascii="Times New Roman" w:hAnsi="Times New Roman" w:cs="Times New Roman"/>
                <w:sz w:val="20"/>
                <w:szCs w:val="20"/>
              </w:rPr>
              <w:br/>
              <w:t xml:space="preserve">  </w:t>
            </w:r>
            <w:r w:rsidR="00453CC7" w:rsidRPr="008C0694">
              <w:rPr>
                <w:rFonts w:ascii="Times New Roman" w:hAnsi="Times New Roman" w:cs="Times New Roman"/>
                <w:sz w:val="20"/>
                <w:szCs w:val="20"/>
              </w:rPr>
              <w:t xml:space="preserve">- </w:t>
            </w:r>
            <w:r w:rsidR="00E84EED" w:rsidRPr="008C0694">
              <w:rPr>
                <w:rFonts w:ascii="Times New Roman" w:hAnsi="Times New Roman" w:cs="Times New Roman"/>
                <w:sz w:val="20"/>
                <w:szCs w:val="20"/>
              </w:rPr>
              <w:t>Other recogni</w:t>
            </w:r>
            <w:ins w:id="22" w:author="Author">
              <w:r w:rsidR="00474666">
                <w:rPr>
                  <w:rFonts w:ascii="Times New Roman" w:hAnsi="Times New Roman" w:cs="Times New Roman"/>
                  <w:sz w:val="20"/>
                  <w:szCs w:val="20"/>
                </w:rPr>
                <w:t>s</w:t>
              </w:r>
            </w:ins>
            <w:del w:id="23" w:author="Author">
              <w:r w:rsidR="00E84EED" w:rsidRPr="008C0694" w:rsidDel="00474666">
                <w:rPr>
                  <w:rFonts w:ascii="Times New Roman" w:hAnsi="Times New Roman" w:cs="Times New Roman"/>
                  <w:sz w:val="20"/>
                  <w:szCs w:val="20"/>
                </w:rPr>
                <w:delText>z</w:delText>
              </w:r>
            </w:del>
            <w:r w:rsidR="00E84EED" w:rsidRPr="008C0694">
              <w:rPr>
                <w:rFonts w:ascii="Times New Roman" w:hAnsi="Times New Roman" w:cs="Times New Roman"/>
                <w:sz w:val="20"/>
                <w:szCs w:val="20"/>
              </w:rPr>
              <w:t>ed codes (e.g.: CUSIP, Bloomberg Ticker, Reuters RIC)</w:t>
            </w:r>
            <w:r w:rsidR="00E84EED" w:rsidRPr="008C0694">
              <w:rPr>
                <w:rFonts w:ascii="Times New Roman" w:hAnsi="Times New Roman" w:cs="Times New Roman"/>
                <w:sz w:val="20"/>
                <w:szCs w:val="20"/>
              </w:rPr>
              <w:br/>
              <w:t xml:space="preserve">  </w:t>
            </w:r>
            <w:r w:rsidR="00453CC7" w:rsidRPr="008C0694">
              <w:rPr>
                <w:rFonts w:ascii="Times New Roman" w:hAnsi="Times New Roman" w:cs="Times New Roman"/>
                <w:sz w:val="20"/>
                <w:szCs w:val="20"/>
              </w:rPr>
              <w:t xml:space="preserve">- </w:t>
            </w:r>
            <w:r w:rsidR="00E84EED" w:rsidRPr="008C0694">
              <w:rPr>
                <w:rFonts w:ascii="Times New Roman" w:hAnsi="Times New Roman" w:cs="Times New Roman"/>
                <w:sz w:val="20"/>
                <w:szCs w:val="20"/>
              </w:rPr>
              <w:t>Code att</w:t>
            </w:r>
            <w:r w:rsidR="00453CC7" w:rsidRPr="008C0694">
              <w:rPr>
                <w:rFonts w:ascii="Times New Roman" w:hAnsi="Times New Roman" w:cs="Times New Roman"/>
                <w:sz w:val="20"/>
                <w:szCs w:val="20"/>
              </w:rPr>
              <w:t>r</w:t>
            </w:r>
            <w:r w:rsidR="00E84EED" w:rsidRPr="008C0694">
              <w:rPr>
                <w:rFonts w:ascii="Times New Roman" w:hAnsi="Times New Roman" w:cs="Times New Roman"/>
                <w:sz w:val="20"/>
                <w:szCs w:val="20"/>
              </w:rPr>
              <w:t>ibuted by the undertaking, when the options above are not available, and must be consistent over time</w:t>
            </w:r>
          </w:p>
          <w:p w:rsidR="009F06BC" w:rsidRPr="008C0694" w:rsidRDefault="009F06BC" w:rsidP="00930B4B">
            <w:pPr>
              <w:spacing w:after="200" w:line="276" w:lineRule="auto"/>
              <w:rPr>
                <w:rFonts w:ascii="Times New Roman" w:hAnsi="Times New Roman" w:cs="Times New Roman"/>
                <w:sz w:val="20"/>
                <w:szCs w:val="20"/>
              </w:rPr>
            </w:pPr>
            <w:ins w:id="24" w:author="Author">
              <w:r>
                <w:rPr>
                  <w:rFonts w:ascii="Times New Roman" w:hAnsi="Times New Roman" w:cs="Times New Roman"/>
                  <w:sz w:val="20"/>
                  <w:szCs w:val="20"/>
                </w:rPr>
                <w:t xml:space="preserve">When the same Asset ID Code needs to be reported for one asset that is issued in 2 or more different currencies, </w:t>
              </w:r>
              <w:r w:rsidRPr="001616FE">
                <w:rPr>
                  <w:rFonts w:ascii="Times New Roman" w:hAnsi="Times New Roman" w:cs="Times New Roman"/>
                  <w:sz w:val="20"/>
                  <w:szCs w:val="20"/>
                </w:rPr>
                <w:t xml:space="preserve">it is necessary to specify  </w:t>
              </w:r>
              <w:r>
                <w:rPr>
                  <w:rFonts w:ascii="Times New Roman" w:hAnsi="Times New Roman" w:cs="Times New Roman"/>
                  <w:sz w:val="20"/>
                  <w:szCs w:val="20"/>
                </w:rPr>
                <w:t xml:space="preserve">the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xml:space="preserve">, as in </w:t>
              </w:r>
              <w:r>
                <w:rPr>
                  <w:rFonts w:ascii="Times New Roman" w:hAnsi="Times New Roman" w:cs="Times New Roman"/>
                  <w:sz w:val="20"/>
                  <w:szCs w:val="20"/>
                </w:rPr>
                <w:lastRenderedPageBreak/>
                <w:t>the following example:</w:t>
              </w:r>
              <w:r w:rsidRPr="001616FE">
                <w:rPr>
                  <w:rFonts w:ascii="Times New Roman" w:hAnsi="Times New Roman" w:cs="Times New Roman"/>
                  <w:sz w:val="20"/>
                  <w:szCs w:val="20"/>
                </w:rPr>
                <w:t xml:space="preserve"> </w:t>
              </w:r>
              <w:r>
                <w:rPr>
                  <w:rFonts w:ascii="Times New Roman" w:hAnsi="Times New Roman" w:cs="Times New Roman"/>
                  <w:sz w:val="20"/>
                  <w:szCs w:val="20"/>
                </w:rPr>
                <w:t>“</w:t>
              </w:r>
              <w:proofErr w:type="spellStart"/>
              <w:r w:rsidRPr="001616FE">
                <w:rPr>
                  <w:rFonts w:ascii="Times New Roman" w:hAnsi="Times New Roman" w:cs="Times New Roman"/>
                  <w:sz w:val="20"/>
                  <w:szCs w:val="20"/>
                </w:rPr>
                <w:t>code+EUR</w:t>
              </w:r>
              <w:proofErr w:type="spellEnd"/>
              <w:r>
                <w:rPr>
                  <w:rFonts w:ascii="Times New Roman" w:hAnsi="Times New Roman" w:cs="Times New Roman"/>
                  <w:sz w:val="20"/>
                  <w:szCs w:val="20"/>
                </w:rPr>
                <w:t>”</w:t>
              </w:r>
            </w:ins>
          </w:p>
        </w:tc>
      </w:tr>
      <w:tr w:rsidR="00EB0058" w:rsidRPr="00D40E1C" w:rsidTr="008C0694">
        <w:trPr>
          <w:trHeight w:val="1500"/>
        </w:trPr>
        <w:tc>
          <w:tcPr>
            <w:tcW w:w="1378" w:type="dxa"/>
            <w:hideMark/>
          </w:tcPr>
          <w:p w:rsidR="00EB0058" w:rsidRPr="00532EA6" w:rsidRDefault="00EB0058" w:rsidP="008C0694">
            <w:pPr>
              <w:pStyle w:val="NoSpacing"/>
              <w:rPr>
                <w:rFonts w:ascii="Times New Roman" w:hAnsi="Times New Roman" w:cs="Times New Roman"/>
                <w:sz w:val="20"/>
              </w:rPr>
            </w:pPr>
            <w:r w:rsidRPr="008C0694">
              <w:rPr>
                <w:rFonts w:ascii="Times New Roman" w:hAnsi="Times New Roman" w:cs="Times New Roman"/>
                <w:sz w:val="20"/>
              </w:rPr>
              <w:lastRenderedPageBreak/>
              <w:t>C0050</w:t>
            </w:r>
          </w:p>
          <w:p w:rsidR="00773D67" w:rsidRPr="008C0694" w:rsidRDefault="00773D67" w:rsidP="008C0694">
            <w:pPr>
              <w:pStyle w:val="NoSpacing"/>
              <w:rPr>
                <w:rFonts w:ascii="Times New Roman" w:hAnsi="Times New Roman" w:cs="Times New Roman"/>
                <w:sz w:val="20"/>
                <w:szCs w:val="20"/>
              </w:rPr>
            </w:pPr>
            <w:r w:rsidRPr="00532EA6">
              <w:rPr>
                <w:rFonts w:ascii="Times New Roman" w:hAnsi="Times New Roman" w:cs="Times New Roman"/>
                <w:sz w:val="20"/>
              </w:rPr>
              <w:t>(A3)</w:t>
            </w:r>
          </w:p>
        </w:tc>
        <w:tc>
          <w:tcPr>
            <w:tcW w:w="1891" w:type="dxa"/>
            <w:hideMark/>
          </w:tcPr>
          <w:p w:rsidR="00EB0058" w:rsidRPr="008C0694" w:rsidRDefault="00EB0058">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Asset </w:t>
            </w:r>
            <w:r w:rsidRPr="008C0694">
              <w:rPr>
                <w:rFonts w:ascii="Times New Roman" w:hAnsi="Times New Roman" w:cs="Times New Roman"/>
                <w:sz w:val="20"/>
                <w:szCs w:val="20"/>
              </w:rPr>
              <w:t>ID Code Type</w:t>
            </w:r>
          </w:p>
        </w:tc>
        <w:tc>
          <w:tcPr>
            <w:tcW w:w="6053" w:type="dxa"/>
            <w:hideMark/>
          </w:tcPr>
          <w:p w:rsidR="00EB0058" w:rsidRPr="00D40E1C" w:rsidRDefault="00EB0058" w:rsidP="008C0694">
            <w:pPr>
              <w:spacing w:line="276" w:lineRule="auto"/>
              <w:rPr>
                <w:rFonts w:ascii="Times New Roman" w:hAnsi="Times New Roman" w:cs="Times New Roman"/>
                <w:sz w:val="20"/>
                <w:szCs w:val="20"/>
              </w:rPr>
            </w:pPr>
            <w:r w:rsidRPr="00D40E1C">
              <w:rPr>
                <w:rFonts w:ascii="Times New Roman" w:hAnsi="Times New Roman" w:cs="Times New Roman"/>
                <w:sz w:val="20"/>
                <w:szCs w:val="20"/>
              </w:rPr>
              <w:t>Type of ID Code used for the “Asset ID Code” item. One of the options in the following closed list shall be used:</w:t>
            </w:r>
          </w:p>
          <w:p w:rsidR="00EB0058" w:rsidRPr="00D40E1C" w:rsidRDefault="00EB0058" w:rsidP="0016200C">
            <w:pPr>
              <w:rPr>
                <w:rFonts w:ascii="Times New Roman" w:hAnsi="Times New Roman" w:cs="Times New Roman"/>
                <w:sz w:val="20"/>
                <w:szCs w:val="20"/>
              </w:rPr>
            </w:pPr>
            <w:r w:rsidRPr="00D40E1C">
              <w:rPr>
                <w:rFonts w:ascii="Times New Roman" w:hAnsi="Times New Roman" w:cs="Times New Roman"/>
                <w:sz w:val="20"/>
                <w:szCs w:val="20"/>
              </w:rPr>
              <w:t>1 - ISO/6166 for ISIN</w:t>
            </w:r>
          </w:p>
          <w:p w:rsidR="00EB0058" w:rsidRPr="00D40E1C" w:rsidRDefault="00EB0058" w:rsidP="0016200C">
            <w:pPr>
              <w:rPr>
                <w:rFonts w:ascii="Times New Roman" w:hAnsi="Times New Roman" w:cs="Times New Roman"/>
                <w:sz w:val="20"/>
                <w:szCs w:val="20"/>
              </w:rPr>
            </w:pPr>
            <w:r w:rsidRPr="00D40E1C">
              <w:rPr>
                <w:rFonts w:ascii="Times New Roman" w:hAnsi="Times New Roman" w:cs="Times New Roman"/>
                <w:sz w:val="20"/>
                <w:szCs w:val="20"/>
              </w:rPr>
              <w:t xml:space="preserve">2 </w:t>
            </w:r>
            <w:r w:rsidR="00BE10DF">
              <w:rPr>
                <w:rFonts w:ascii="Times New Roman" w:hAnsi="Times New Roman" w:cs="Times New Roman"/>
                <w:sz w:val="20"/>
                <w:szCs w:val="20"/>
              </w:rPr>
              <w:t>-</w:t>
            </w:r>
            <w:r w:rsidRPr="00D40E1C">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EB0058" w:rsidRPr="00D40E1C" w:rsidRDefault="00EB0058" w:rsidP="0016200C">
            <w:pPr>
              <w:rPr>
                <w:rFonts w:ascii="Times New Roman" w:hAnsi="Times New Roman" w:cs="Times New Roman"/>
                <w:sz w:val="20"/>
                <w:szCs w:val="20"/>
              </w:rPr>
            </w:pPr>
            <w:r w:rsidRPr="00D40E1C">
              <w:rPr>
                <w:rFonts w:ascii="Times New Roman" w:hAnsi="Times New Roman" w:cs="Times New Roman"/>
                <w:sz w:val="20"/>
                <w:szCs w:val="20"/>
              </w:rPr>
              <w:t xml:space="preserve">3 </w:t>
            </w:r>
            <w:r w:rsidR="00BE10DF">
              <w:rPr>
                <w:rFonts w:ascii="Times New Roman" w:hAnsi="Times New Roman" w:cs="Times New Roman"/>
                <w:sz w:val="20"/>
                <w:szCs w:val="20"/>
              </w:rPr>
              <w:t>-</w:t>
            </w:r>
            <w:r w:rsidRPr="00D40E1C">
              <w:rPr>
                <w:rFonts w:ascii="Times New Roman" w:hAnsi="Times New Roman" w:cs="Times New Roman"/>
                <w:sz w:val="20"/>
                <w:szCs w:val="20"/>
              </w:rPr>
              <w:t xml:space="preserve"> SEDOL (Stock Exchange Daily Official List for the London Stock Exchange)</w:t>
            </w:r>
          </w:p>
          <w:p w:rsidR="00EB0058" w:rsidRPr="00D40E1C" w:rsidRDefault="00EB0058" w:rsidP="0016200C">
            <w:pPr>
              <w:rPr>
                <w:rFonts w:ascii="Times New Roman" w:hAnsi="Times New Roman" w:cs="Times New Roman"/>
                <w:sz w:val="20"/>
                <w:szCs w:val="20"/>
              </w:rPr>
            </w:pPr>
            <w:r w:rsidRPr="00D40E1C">
              <w:rPr>
                <w:rFonts w:ascii="Times New Roman" w:hAnsi="Times New Roman" w:cs="Times New Roman"/>
                <w:sz w:val="20"/>
                <w:szCs w:val="20"/>
              </w:rPr>
              <w:t xml:space="preserve">4 </w:t>
            </w:r>
            <w:r w:rsidR="00BE10DF">
              <w:rPr>
                <w:rFonts w:ascii="Times New Roman" w:hAnsi="Times New Roman" w:cs="Times New Roman"/>
                <w:sz w:val="20"/>
                <w:szCs w:val="20"/>
              </w:rPr>
              <w:t>-</w:t>
            </w:r>
            <w:r w:rsidRPr="00D40E1C">
              <w:rPr>
                <w:rFonts w:ascii="Times New Roman" w:hAnsi="Times New Roman" w:cs="Times New Roman"/>
                <w:sz w:val="20"/>
                <w:szCs w:val="20"/>
              </w:rPr>
              <w:t xml:space="preserve"> </w:t>
            </w:r>
            <w:ins w:id="25" w:author="Author">
              <w:r w:rsidR="00A42B84" w:rsidRPr="006C2F0D">
                <w:rPr>
                  <w:rFonts w:ascii="Times New Roman" w:hAnsi="Times New Roman" w:cs="Times New Roman"/>
                  <w:sz w:val="20"/>
                  <w:szCs w:val="20"/>
                </w:rPr>
                <w:t>W</w:t>
              </w:r>
              <w:r w:rsidR="00A42B84">
                <w:rPr>
                  <w:rFonts w:ascii="Times New Roman" w:hAnsi="Times New Roman" w:cs="Times New Roman"/>
                  <w:sz w:val="20"/>
                  <w:szCs w:val="20"/>
                </w:rPr>
                <w:t>KN</w:t>
              </w:r>
            </w:ins>
            <w:del w:id="26" w:author="Author">
              <w:r w:rsidRPr="00D40E1C" w:rsidDel="00877112">
                <w:rPr>
                  <w:rFonts w:ascii="Times New Roman" w:hAnsi="Times New Roman" w:cs="Times New Roman"/>
                  <w:sz w:val="20"/>
                  <w:szCs w:val="20"/>
                </w:rPr>
                <w:delText>WRT</w:delText>
              </w:r>
            </w:del>
            <w:r w:rsidRPr="00D40E1C">
              <w:rPr>
                <w:rFonts w:ascii="Times New Roman" w:hAnsi="Times New Roman" w:cs="Times New Roman"/>
                <w:sz w:val="20"/>
                <w:szCs w:val="20"/>
              </w:rPr>
              <w:t xml:space="preserve"> (</w:t>
            </w:r>
            <w:proofErr w:type="spellStart"/>
            <w:r w:rsidRPr="00D40E1C">
              <w:rPr>
                <w:rFonts w:ascii="Times New Roman" w:hAnsi="Times New Roman" w:cs="Times New Roman"/>
                <w:sz w:val="20"/>
                <w:szCs w:val="20"/>
              </w:rPr>
              <w:t>Wertpapier</w:t>
            </w:r>
            <w:proofErr w:type="spellEnd"/>
            <w:r w:rsidRPr="00D40E1C">
              <w:rPr>
                <w:rFonts w:ascii="Times New Roman" w:hAnsi="Times New Roman" w:cs="Times New Roman"/>
                <w:sz w:val="20"/>
                <w:szCs w:val="20"/>
              </w:rPr>
              <w:t xml:space="preserve"> </w:t>
            </w:r>
            <w:proofErr w:type="spellStart"/>
            <w:r w:rsidRPr="00D40E1C">
              <w:rPr>
                <w:rFonts w:ascii="Times New Roman" w:hAnsi="Times New Roman" w:cs="Times New Roman"/>
                <w:sz w:val="20"/>
                <w:szCs w:val="20"/>
              </w:rPr>
              <w:t>Kenn-Num</w:t>
            </w:r>
            <w:del w:id="27" w:author="Author">
              <w:r w:rsidRPr="00D40E1C" w:rsidDel="00877112">
                <w:rPr>
                  <w:rFonts w:ascii="Times New Roman" w:hAnsi="Times New Roman" w:cs="Times New Roman"/>
                  <w:sz w:val="20"/>
                  <w:szCs w:val="20"/>
                </w:rPr>
                <w:delText>b</w:delText>
              </w:r>
            </w:del>
            <w:ins w:id="28" w:author="Author">
              <w:r w:rsidR="00877112">
                <w:rPr>
                  <w:rFonts w:ascii="Times New Roman" w:hAnsi="Times New Roman" w:cs="Times New Roman"/>
                  <w:sz w:val="20"/>
                  <w:szCs w:val="20"/>
                </w:rPr>
                <w:t>m</w:t>
              </w:r>
            </w:ins>
            <w:r w:rsidRPr="00D40E1C">
              <w:rPr>
                <w:rFonts w:ascii="Times New Roman" w:hAnsi="Times New Roman" w:cs="Times New Roman"/>
                <w:sz w:val="20"/>
                <w:szCs w:val="20"/>
              </w:rPr>
              <w:t>er</w:t>
            </w:r>
            <w:proofErr w:type="spellEnd"/>
            <w:r w:rsidRPr="00D40E1C">
              <w:rPr>
                <w:rFonts w:ascii="Times New Roman" w:hAnsi="Times New Roman" w:cs="Times New Roman"/>
                <w:sz w:val="20"/>
                <w:szCs w:val="20"/>
              </w:rPr>
              <w:t>, the alphanumeric German identification number</w:t>
            </w:r>
            <w:ins w:id="29" w:author="Author">
              <w:r w:rsidR="00877112">
                <w:rPr>
                  <w:rFonts w:ascii="Times New Roman" w:hAnsi="Times New Roman" w:cs="Times New Roman"/>
                  <w:sz w:val="20"/>
                  <w:szCs w:val="20"/>
                </w:rPr>
                <w:t>)</w:t>
              </w:r>
            </w:ins>
            <w:del w:id="30" w:author="Author">
              <w:r w:rsidRPr="00D40E1C" w:rsidDel="00474666">
                <w:rPr>
                  <w:rFonts w:ascii="Times New Roman" w:hAnsi="Times New Roman" w:cs="Times New Roman"/>
                  <w:sz w:val="20"/>
                  <w:szCs w:val="20"/>
                </w:rPr>
                <w:delText>)</w:delText>
              </w:r>
            </w:del>
          </w:p>
          <w:p w:rsidR="00EB0058" w:rsidRPr="00D40E1C" w:rsidRDefault="00EB0058" w:rsidP="0016200C">
            <w:pPr>
              <w:rPr>
                <w:rFonts w:ascii="Times New Roman" w:hAnsi="Times New Roman" w:cs="Times New Roman"/>
                <w:sz w:val="20"/>
                <w:szCs w:val="20"/>
              </w:rPr>
            </w:pPr>
            <w:r w:rsidRPr="00D40E1C">
              <w:rPr>
                <w:rFonts w:ascii="Times New Roman" w:hAnsi="Times New Roman" w:cs="Times New Roman"/>
                <w:sz w:val="20"/>
                <w:szCs w:val="20"/>
              </w:rPr>
              <w:t>5 - Bloomberg Ticker (Bloomberg letters code that identify a company's securities)</w:t>
            </w:r>
          </w:p>
          <w:p w:rsidR="00166212" w:rsidRPr="00D40E1C" w:rsidRDefault="00EB0058" w:rsidP="0016200C">
            <w:pPr>
              <w:rPr>
                <w:rFonts w:ascii="Times New Roman" w:hAnsi="Times New Roman" w:cs="Times New Roman"/>
                <w:sz w:val="20"/>
                <w:szCs w:val="20"/>
              </w:rPr>
            </w:pPr>
            <w:r w:rsidRPr="00D40E1C">
              <w:rPr>
                <w:rFonts w:ascii="Times New Roman" w:hAnsi="Times New Roman" w:cs="Times New Roman"/>
                <w:sz w:val="20"/>
                <w:szCs w:val="20"/>
              </w:rPr>
              <w:t>6 - BBGID (The Bloomberg Global ID)</w:t>
            </w:r>
          </w:p>
          <w:p w:rsidR="00166212" w:rsidRDefault="00EB0058" w:rsidP="00166212">
            <w:pPr>
              <w:spacing w:line="276" w:lineRule="auto"/>
              <w:rPr>
                <w:ins w:id="31" w:author="Author"/>
                <w:rFonts w:ascii="Times New Roman" w:hAnsi="Times New Roman" w:cs="Times New Roman"/>
                <w:sz w:val="20"/>
                <w:szCs w:val="20"/>
                <w:lang w:val="fr-FR"/>
              </w:rPr>
            </w:pPr>
            <w:r w:rsidRPr="008C0694">
              <w:rPr>
                <w:rFonts w:ascii="Times New Roman" w:hAnsi="Times New Roman" w:cs="Times New Roman"/>
                <w:sz w:val="20"/>
                <w:szCs w:val="20"/>
                <w:lang w:val="de-DE"/>
              </w:rPr>
              <w:t>7 - Reuters RIC (Reuters instrument code)</w:t>
            </w:r>
            <w:ins w:id="32" w:author="Author">
              <w:r w:rsidR="00166212">
                <w:rPr>
                  <w:rFonts w:ascii="Times New Roman" w:hAnsi="Times New Roman" w:cs="Times New Roman"/>
                  <w:sz w:val="20"/>
                  <w:szCs w:val="20"/>
                  <w:lang w:val="fr-FR"/>
                </w:rPr>
                <w:t xml:space="preserve"> </w:t>
              </w:r>
            </w:ins>
          </w:p>
          <w:p w:rsidR="00166212" w:rsidRPr="0082238C" w:rsidRDefault="00166212" w:rsidP="00166212">
            <w:pPr>
              <w:spacing w:line="276" w:lineRule="auto"/>
              <w:rPr>
                <w:ins w:id="33" w:author="Author"/>
                <w:rFonts w:ascii="Times New Roman" w:hAnsi="Times New Roman" w:cs="Times New Roman"/>
                <w:sz w:val="20"/>
                <w:szCs w:val="20"/>
                <w:rPrChange w:id="34" w:author="Author">
                  <w:rPr>
                    <w:ins w:id="35" w:author="Author"/>
                    <w:rFonts w:ascii="Times New Roman" w:hAnsi="Times New Roman" w:cs="Times New Roman"/>
                    <w:sz w:val="20"/>
                    <w:szCs w:val="20"/>
                    <w:lang w:val="de-DE"/>
                  </w:rPr>
                </w:rPrChange>
              </w:rPr>
            </w:pPr>
            <w:ins w:id="36" w:author="Author">
              <w:r>
                <w:rPr>
                  <w:rFonts w:ascii="Times New Roman" w:hAnsi="Times New Roman" w:cs="Times New Roman"/>
                  <w:sz w:val="20"/>
                  <w:szCs w:val="20"/>
                  <w:lang w:val="fr-FR"/>
                </w:rPr>
                <w:t xml:space="preserve">8 – </w:t>
              </w:r>
              <w:r w:rsidRPr="0082238C">
                <w:rPr>
                  <w:rFonts w:ascii="Times New Roman" w:hAnsi="Times New Roman" w:cs="Times New Roman"/>
                  <w:sz w:val="20"/>
                  <w:szCs w:val="20"/>
                  <w:rPrChange w:id="37" w:author="Author">
                    <w:rPr>
                      <w:rFonts w:ascii="Times New Roman" w:hAnsi="Times New Roman" w:cs="Times New Roman"/>
                      <w:sz w:val="20"/>
                      <w:szCs w:val="20"/>
                      <w:lang w:val="de-DE"/>
                    </w:rPr>
                  </w:rPrChange>
                </w:rPr>
                <w:t>FIGI (Financial Instrument Global Identifier)</w:t>
              </w:r>
            </w:ins>
          </w:p>
          <w:p w:rsidR="00EB0058" w:rsidRPr="0082238C" w:rsidDel="00166212" w:rsidRDefault="00EB0058" w:rsidP="008C0694">
            <w:pPr>
              <w:spacing w:line="276" w:lineRule="auto"/>
              <w:rPr>
                <w:del w:id="38" w:author="Author"/>
                <w:rFonts w:ascii="Times New Roman" w:hAnsi="Times New Roman" w:cs="Times New Roman"/>
                <w:sz w:val="20"/>
                <w:szCs w:val="20"/>
                <w:rPrChange w:id="39" w:author="Author">
                  <w:rPr>
                    <w:del w:id="40" w:author="Author"/>
                    <w:rFonts w:ascii="Times New Roman" w:hAnsi="Times New Roman" w:cs="Times New Roman"/>
                    <w:sz w:val="20"/>
                    <w:szCs w:val="20"/>
                    <w:lang w:val="de-DE"/>
                  </w:rPr>
                </w:rPrChange>
              </w:rPr>
            </w:pPr>
          </w:p>
          <w:p w:rsidR="00EB0058" w:rsidRPr="00D40E1C" w:rsidRDefault="00EB0058" w:rsidP="0016200C">
            <w:pPr>
              <w:rPr>
                <w:rFonts w:ascii="Times New Roman" w:hAnsi="Times New Roman" w:cs="Times New Roman"/>
                <w:sz w:val="20"/>
                <w:szCs w:val="20"/>
              </w:rPr>
            </w:pPr>
            <w:del w:id="41" w:author="Author">
              <w:r w:rsidRPr="00D40E1C" w:rsidDel="00166212">
                <w:rPr>
                  <w:rFonts w:ascii="Times New Roman" w:hAnsi="Times New Roman" w:cs="Times New Roman"/>
                  <w:sz w:val="20"/>
                  <w:szCs w:val="20"/>
                </w:rPr>
                <w:delText>8</w:delText>
              </w:r>
            </w:del>
            <w:ins w:id="42" w:author="Author">
              <w:r w:rsidR="00166212">
                <w:rPr>
                  <w:rFonts w:ascii="Times New Roman" w:hAnsi="Times New Roman" w:cs="Times New Roman"/>
                  <w:sz w:val="20"/>
                  <w:szCs w:val="20"/>
                </w:rPr>
                <w:t>9</w:t>
              </w:r>
            </w:ins>
            <w:r w:rsidRPr="00D40E1C">
              <w:rPr>
                <w:rFonts w:ascii="Times New Roman" w:hAnsi="Times New Roman" w:cs="Times New Roman"/>
                <w:sz w:val="20"/>
                <w:szCs w:val="20"/>
              </w:rPr>
              <w:t xml:space="preserve"> </w:t>
            </w:r>
            <w:r w:rsidR="00BE10DF">
              <w:rPr>
                <w:rFonts w:ascii="Times New Roman" w:hAnsi="Times New Roman" w:cs="Times New Roman"/>
                <w:sz w:val="20"/>
                <w:szCs w:val="20"/>
              </w:rPr>
              <w:t>-</w:t>
            </w:r>
            <w:r w:rsidRPr="00D40E1C">
              <w:rPr>
                <w:rFonts w:ascii="Times New Roman" w:hAnsi="Times New Roman" w:cs="Times New Roman"/>
                <w:sz w:val="20"/>
                <w:szCs w:val="20"/>
              </w:rPr>
              <w:t xml:space="preserve"> Other code by members of the Association of National Numbering Agencies</w:t>
            </w:r>
          </w:p>
          <w:p w:rsidR="009F06BC" w:rsidRDefault="00166212" w:rsidP="00453CC7">
            <w:pPr>
              <w:spacing w:after="200" w:line="276" w:lineRule="auto"/>
              <w:rPr>
                <w:ins w:id="43" w:author="Author"/>
                <w:rFonts w:ascii="Times New Roman" w:hAnsi="Times New Roman" w:cs="Times New Roman"/>
                <w:sz w:val="20"/>
                <w:szCs w:val="20"/>
              </w:rPr>
            </w:pPr>
            <w:ins w:id="44" w:author="Author">
              <w:r>
                <w:rPr>
                  <w:rFonts w:ascii="Times New Roman" w:hAnsi="Times New Roman" w:cs="Times New Roman"/>
                  <w:sz w:val="20"/>
                  <w:szCs w:val="20"/>
                </w:rPr>
                <w:t>9</w:t>
              </w:r>
            </w:ins>
            <w:r w:rsidR="00EB0058" w:rsidRPr="00D40E1C">
              <w:rPr>
                <w:rFonts w:ascii="Times New Roman" w:hAnsi="Times New Roman" w:cs="Times New Roman"/>
                <w:sz w:val="20"/>
                <w:szCs w:val="20"/>
              </w:rPr>
              <w:t>9 - Code attributed by the undertaking</w:t>
            </w:r>
          </w:p>
          <w:p w:rsidR="00EB0058" w:rsidRPr="008C0694" w:rsidRDefault="00256C38" w:rsidP="00453CC7">
            <w:pPr>
              <w:spacing w:after="200" w:line="276" w:lineRule="auto"/>
              <w:rPr>
                <w:rFonts w:ascii="Times New Roman" w:hAnsi="Times New Roman" w:cs="Times New Roman"/>
                <w:sz w:val="20"/>
                <w:szCs w:val="20"/>
              </w:rPr>
            </w:pPr>
            <w:ins w:id="45" w:author="Author">
              <w:r>
                <w:rPr>
                  <w:rFonts w:ascii="Times New Roman" w:hAnsi="Times New Roman" w:cs="Times New Roman"/>
                  <w:sz w:val="20"/>
                  <w:szCs w:val="20"/>
                </w:rPr>
                <w:t xml:space="preserve">When the same Asset ID Code needs to be reported for one asset that is issued in 2 or more different currencies and the code in C0040 is defined by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xml:space="preserve">, the Asset ID Code Type shall refer to option 9 and the option of the original Asset ID Code, as in the following example for which the code reported was ISIN </w:t>
              </w:r>
              <w:proofErr w:type="spellStart"/>
              <w:r>
                <w:rPr>
                  <w:rFonts w:ascii="Times New Roman" w:hAnsi="Times New Roman" w:cs="Times New Roman"/>
                  <w:sz w:val="20"/>
                  <w:szCs w:val="20"/>
                </w:rPr>
                <w:t>code+currency</w:t>
              </w:r>
              <w:proofErr w:type="spellEnd"/>
              <w:r w:rsidRPr="001616FE">
                <w:rPr>
                  <w:rFonts w:ascii="Times New Roman" w:hAnsi="Times New Roman" w:cs="Times New Roman"/>
                  <w:sz w:val="20"/>
                  <w:szCs w:val="20"/>
                </w:rPr>
                <w:t xml:space="preserve">: </w:t>
              </w:r>
              <w:r>
                <w:rPr>
                  <w:rFonts w:ascii="Times New Roman" w:hAnsi="Times New Roman" w:cs="Times New Roman"/>
                  <w:sz w:val="20"/>
                  <w:szCs w:val="20"/>
                </w:rPr>
                <w:t>“9</w:t>
              </w:r>
              <w:r w:rsidRPr="001616FE">
                <w:rPr>
                  <w:rFonts w:ascii="Times New Roman" w:hAnsi="Times New Roman" w:cs="Times New Roman"/>
                  <w:sz w:val="20"/>
                  <w:szCs w:val="20"/>
                </w:rPr>
                <w:t>/</w:t>
              </w:r>
              <w:r>
                <w:rPr>
                  <w:rFonts w:ascii="Times New Roman" w:hAnsi="Times New Roman" w:cs="Times New Roman"/>
                  <w:sz w:val="20"/>
                  <w:szCs w:val="20"/>
                </w:rPr>
                <w:t>1”.</w:t>
              </w:r>
            </w:ins>
          </w:p>
        </w:tc>
      </w:tr>
      <w:tr w:rsidR="00D2411A" w:rsidRPr="00D40E1C" w:rsidTr="0082238C">
        <w:tblPrEx>
          <w:tblW w:w="9322" w:type="dxa"/>
          <w:tblPrExChange w:id="46" w:author="Author">
            <w:tblPrEx>
              <w:tblW w:w="9322" w:type="dxa"/>
            </w:tblPrEx>
          </w:tblPrExChange>
        </w:tblPrEx>
        <w:trPr>
          <w:trHeight w:val="1806"/>
          <w:trPrChange w:id="47" w:author="Author">
            <w:trPr>
              <w:trHeight w:val="855"/>
            </w:trPr>
          </w:trPrChange>
        </w:trPr>
        <w:tc>
          <w:tcPr>
            <w:tcW w:w="1378" w:type="dxa"/>
            <w:hideMark/>
            <w:tcPrChange w:id="48" w:author="Author">
              <w:tcPr>
                <w:tcW w:w="1378" w:type="dxa"/>
                <w:hideMark/>
              </w:tcPr>
            </w:tcPrChange>
          </w:tcPr>
          <w:p w:rsidR="00D2411A" w:rsidRDefault="00D2411A" w:rsidP="0061769B">
            <w:pPr>
              <w:pStyle w:val="NoSpacing"/>
              <w:rPr>
                <w:rFonts w:ascii="Times New Roman" w:hAnsi="Times New Roman" w:cs="Times New Roman"/>
                <w:sz w:val="20"/>
              </w:rPr>
            </w:pPr>
            <w:r>
              <w:rPr>
                <w:rFonts w:ascii="Times New Roman" w:hAnsi="Times New Roman" w:cs="Times New Roman"/>
                <w:sz w:val="20"/>
              </w:rPr>
              <w:t>C0060</w:t>
            </w:r>
          </w:p>
          <w:p w:rsidR="00D2411A" w:rsidRPr="0061769B" w:rsidRDefault="00D2411A" w:rsidP="0061769B">
            <w:pPr>
              <w:pStyle w:val="NoSpacing"/>
              <w:rPr>
                <w:rFonts w:ascii="Times New Roman" w:hAnsi="Times New Roman" w:cs="Times New Roman"/>
                <w:sz w:val="20"/>
                <w:szCs w:val="20"/>
              </w:rPr>
            </w:pPr>
            <w:r>
              <w:rPr>
                <w:rFonts w:ascii="Times New Roman" w:hAnsi="Times New Roman" w:cs="Times New Roman"/>
                <w:sz w:val="20"/>
              </w:rPr>
              <w:t>(A27)</w:t>
            </w:r>
          </w:p>
        </w:tc>
        <w:tc>
          <w:tcPr>
            <w:tcW w:w="1891" w:type="dxa"/>
            <w:hideMark/>
            <w:tcPrChange w:id="49" w:author="Author">
              <w:tcPr>
                <w:tcW w:w="1891" w:type="dxa"/>
                <w:hideMark/>
              </w:tcPr>
            </w:tcPrChange>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Name of the counterparty pledging the collateral</w:t>
            </w:r>
          </w:p>
        </w:tc>
        <w:tc>
          <w:tcPr>
            <w:tcW w:w="6053" w:type="dxa"/>
            <w:hideMark/>
            <w:tcPrChange w:id="50" w:author="Author">
              <w:tcPr>
                <w:tcW w:w="6053" w:type="dxa"/>
                <w:hideMark/>
              </w:tcPr>
            </w:tcPrChange>
          </w:tcPr>
          <w:p w:rsidR="009F06BC" w:rsidRDefault="00D2411A" w:rsidP="0061769B">
            <w:pPr>
              <w:spacing w:after="200" w:line="276" w:lineRule="auto"/>
              <w:rPr>
                <w:ins w:id="51" w:author="Author"/>
                <w:rFonts w:ascii="Times New Roman" w:hAnsi="Times New Roman" w:cs="Times New Roman"/>
                <w:sz w:val="20"/>
                <w:szCs w:val="20"/>
              </w:rPr>
            </w:pPr>
            <w:r w:rsidRPr="0061769B">
              <w:rPr>
                <w:rFonts w:ascii="Times New Roman" w:hAnsi="Times New Roman" w:cs="Times New Roman"/>
                <w:sz w:val="20"/>
                <w:szCs w:val="20"/>
              </w:rPr>
              <w:t xml:space="preserve">The name of the counterpart that is pledging the collateral. </w:t>
            </w:r>
            <w:ins w:id="52" w:author="Author">
              <w:r w:rsidR="009F06BC" w:rsidRPr="006C2F0D">
                <w:rPr>
                  <w:rFonts w:ascii="Times New Roman" w:hAnsi="Times New Roman" w:cs="Times New Roman"/>
                  <w:sz w:val="20"/>
                  <w:szCs w:val="20"/>
                </w:rPr>
                <w:t>When available, this item corresponds to the entity name in the LEI database. When this is not available corresponds to the legal name.</w:t>
              </w:r>
            </w:ins>
          </w:p>
          <w:p w:rsidR="00D2411A" w:rsidRPr="0061769B" w:rsidDel="00BC7A1D" w:rsidRDefault="00D2411A" w:rsidP="00474666">
            <w:pPr>
              <w:spacing w:after="200" w:line="276" w:lineRule="auto"/>
              <w:rPr>
                <w:del w:id="53" w:author="Author"/>
                <w:rFonts w:ascii="Times New Roman" w:hAnsi="Times New Roman" w:cs="Times New Roman"/>
                <w:sz w:val="20"/>
                <w:szCs w:val="20"/>
              </w:rPr>
            </w:pPr>
            <w:del w:id="54" w:author="Author">
              <w:r w:rsidRPr="0061769B" w:rsidDel="00474666">
                <w:rPr>
                  <w:rFonts w:ascii="Times New Roman" w:hAnsi="Times New Roman" w:cs="Times New Roman"/>
                  <w:sz w:val="20"/>
                  <w:szCs w:val="20"/>
                </w:rPr>
                <w:delText>In the case</w:delText>
              </w:r>
            </w:del>
            <w:ins w:id="55" w:author="Author">
              <w:del w:id="56" w:author="Author">
                <w:r w:rsidR="00A941EF" w:rsidDel="00474666">
                  <w:rPr>
                    <w:rFonts w:ascii="Times New Roman" w:hAnsi="Times New Roman" w:cs="Times New Roman"/>
                    <w:sz w:val="20"/>
                    <w:szCs w:val="20"/>
                  </w:rPr>
                  <w:delText xml:space="preserve"> when</w:delText>
                </w:r>
              </w:del>
              <w:r w:rsidR="00474666">
                <w:rPr>
                  <w:rFonts w:ascii="Times New Roman" w:hAnsi="Times New Roman" w:cs="Times New Roman"/>
                  <w:sz w:val="20"/>
                  <w:szCs w:val="20"/>
                </w:rPr>
                <w:t>When</w:t>
              </w:r>
              <w:r w:rsidR="00A941EF">
                <w:rPr>
                  <w:rFonts w:ascii="Times New Roman" w:hAnsi="Times New Roman" w:cs="Times New Roman"/>
                  <w:sz w:val="20"/>
                  <w:szCs w:val="20"/>
                </w:rPr>
                <w:t xml:space="preserve"> the </w:t>
              </w:r>
              <w:r w:rsidR="00A941EF" w:rsidRPr="008C0694">
                <w:rPr>
                  <w:rFonts w:ascii="Times New Roman" w:hAnsi="Times New Roman" w:cs="Times New Roman"/>
                  <w:sz w:val="20"/>
                  <w:szCs w:val="20"/>
                </w:rPr>
                <w:t>asset</w:t>
              </w:r>
              <w:r w:rsidR="00A941EF">
                <w:rPr>
                  <w:rFonts w:ascii="Times New Roman" w:hAnsi="Times New Roman" w:cs="Times New Roman"/>
                  <w:sz w:val="20"/>
                  <w:szCs w:val="20"/>
                </w:rPr>
                <w:t>s</w:t>
              </w:r>
              <w:r w:rsidR="00A941EF" w:rsidRPr="008C0694">
                <w:rPr>
                  <w:rFonts w:ascii="Times New Roman" w:hAnsi="Times New Roman" w:cs="Times New Roman"/>
                  <w:sz w:val="20"/>
                  <w:szCs w:val="20"/>
                </w:rPr>
                <w:t xml:space="preserve"> on the balance sheet for which the collateral is held</w:t>
              </w:r>
              <w:r w:rsidR="00A941EF" w:rsidRPr="0061769B">
                <w:rPr>
                  <w:rFonts w:ascii="Times New Roman" w:hAnsi="Times New Roman" w:cs="Times New Roman"/>
                  <w:sz w:val="20"/>
                  <w:szCs w:val="20"/>
                </w:rPr>
                <w:t xml:space="preserve"> </w:t>
              </w:r>
              <w:r w:rsidR="00A941EF">
                <w:rPr>
                  <w:rFonts w:ascii="Times New Roman" w:hAnsi="Times New Roman" w:cs="Times New Roman"/>
                  <w:sz w:val="20"/>
                  <w:szCs w:val="20"/>
                </w:rPr>
                <w:t>are</w:t>
              </w:r>
            </w:ins>
            <w:r w:rsidRPr="0061769B">
              <w:rPr>
                <w:rFonts w:ascii="Times New Roman" w:hAnsi="Times New Roman" w:cs="Times New Roman"/>
                <w:sz w:val="20"/>
                <w:szCs w:val="20"/>
              </w:rPr>
              <w:t xml:space="preserve"> </w:t>
            </w:r>
            <w:del w:id="57" w:author="Author">
              <w:r w:rsidRPr="0061769B" w:rsidDel="00046556">
                <w:rPr>
                  <w:rFonts w:ascii="Times New Roman" w:hAnsi="Times New Roman" w:cs="Times New Roman"/>
                  <w:sz w:val="20"/>
                  <w:szCs w:val="20"/>
                </w:rPr>
                <w:delText xml:space="preserve">of </w:delText>
              </w:r>
            </w:del>
            <w:r w:rsidRPr="0061769B">
              <w:rPr>
                <w:rFonts w:ascii="Times New Roman" w:hAnsi="Times New Roman" w:cs="Times New Roman"/>
                <w:sz w:val="20"/>
                <w:szCs w:val="20"/>
              </w:rPr>
              <w:t>loans on policies, “Policyholder” shall be reported.</w:t>
            </w:r>
            <w:ins w:id="58" w:author="Author">
              <w:r w:rsidR="00474666" w:rsidRPr="0061769B" w:rsidDel="00BC7A1D">
                <w:rPr>
                  <w:rFonts w:ascii="Times New Roman" w:hAnsi="Times New Roman" w:cs="Times New Roman"/>
                  <w:sz w:val="20"/>
                  <w:szCs w:val="20"/>
                </w:rPr>
                <w:t xml:space="preserve"> </w:t>
              </w:r>
            </w:ins>
          </w:p>
          <w:p w:rsidR="00D2411A" w:rsidRPr="0061769B" w:rsidRDefault="00D2411A" w:rsidP="00474666">
            <w:pPr>
              <w:spacing w:after="200" w:line="276" w:lineRule="auto"/>
              <w:rPr>
                <w:rFonts w:ascii="Times New Roman" w:hAnsi="Times New Roman" w:cs="Times New Roman"/>
                <w:sz w:val="20"/>
                <w:szCs w:val="20"/>
              </w:rPr>
            </w:pPr>
          </w:p>
        </w:tc>
      </w:tr>
      <w:tr w:rsidR="00D2411A" w:rsidRPr="00D40E1C" w:rsidTr="0061769B">
        <w:trPr>
          <w:trHeight w:val="855"/>
        </w:trPr>
        <w:tc>
          <w:tcPr>
            <w:tcW w:w="1378" w:type="dxa"/>
            <w:hideMark/>
          </w:tcPr>
          <w:p w:rsidR="00D2411A" w:rsidRDefault="00D2411A" w:rsidP="0061769B">
            <w:pPr>
              <w:pStyle w:val="NoSpacing"/>
              <w:rPr>
                <w:rFonts w:ascii="Times New Roman" w:hAnsi="Times New Roman" w:cs="Times New Roman"/>
                <w:sz w:val="20"/>
              </w:rPr>
            </w:pPr>
            <w:r>
              <w:rPr>
                <w:rFonts w:ascii="Times New Roman" w:hAnsi="Times New Roman" w:cs="Times New Roman"/>
                <w:sz w:val="20"/>
              </w:rPr>
              <w:t>C0070</w:t>
            </w:r>
          </w:p>
          <w:p w:rsidR="00D2411A" w:rsidRPr="0061769B" w:rsidRDefault="00D2411A" w:rsidP="0061769B">
            <w:pPr>
              <w:pStyle w:val="NoSpacing"/>
              <w:rPr>
                <w:rFonts w:ascii="Times New Roman" w:hAnsi="Times New Roman" w:cs="Times New Roman"/>
                <w:sz w:val="20"/>
                <w:szCs w:val="20"/>
              </w:rPr>
            </w:pPr>
            <w:r>
              <w:rPr>
                <w:rFonts w:ascii="Times New Roman" w:hAnsi="Times New Roman" w:cs="Times New Roman"/>
                <w:sz w:val="20"/>
              </w:rPr>
              <w:t>(A28)</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Name of the group of the counterparty pledging the collateral</w:t>
            </w:r>
          </w:p>
        </w:tc>
        <w:tc>
          <w:tcPr>
            <w:tcW w:w="6053" w:type="dxa"/>
            <w:hideMark/>
          </w:tcPr>
          <w:p w:rsidR="009F06BC" w:rsidRDefault="00D2411A" w:rsidP="009F06BC">
            <w:pPr>
              <w:spacing w:after="200" w:line="276" w:lineRule="auto"/>
              <w:rPr>
                <w:ins w:id="59" w:author="Author"/>
                <w:rFonts w:ascii="Times New Roman" w:hAnsi="Times New Roman" w:cs="Times New Roman"/>
                <w:sz w:val="20"/>
                <w:szCs w:val="20"/>
              </w:rPr>
            </w:pPr>
            <w:r w:rsidRPr="0061769B">
              <w:rPr>
                <w:rFonts w:ascii="Times New Roman" w:hAnsi="Times New Roman" w:cs="Times New Roman"/>
                <w:sz w:val="20"/>
                <w:szCs w:val="20"/>
              </w:rPr>
              <w:t>Identify the economic group of the counterpart pledging the collateral.</w:t>
            </w:r>
            <w:ins w:id="60" w:author="Author">
              <w:r w:rsidR="009F06BC">
                <w:rPr>
                  <w:rFonts w:ascii="Times New Roman" w:hAnsi="Times New Roman" w:cs="Times New Roman"/>
                  <w:sz w:val="20"/>
                  <w:szCs w:val="20"/>
                </w:rPr>
                <w:t xml:space="preserve"> </w:t>
              </w:r>
              <w:r w:rsidR="009F06BC" w:rsidRPr="006C2F0D">
                <w:rPr>
                  <w:rFonts w:ascii="Times New Roman" w:hAnsi="Times New Roman" w:cs="Times New Roman"/>
                  <w:sz w:val="20"/>
                  <w:szCs w:val="20"/>
                </w:rPr>
                <w:t>When available, this item corresponds to the entity name in the LEI database. When this is not available corresponds to the legal name.</w:t>
              </w:r>
            </w:ins>
          </w:p>
          <w:p w:rsidR="00D2411A" w:rsidRPr="0061769B" w:rsidRDefault="00D2411A" w:rsidP="00D701E4">
            <w:pPr>
              <w:spacing w:after="200" w:line="276" w:lineRule="auto"/>
              <w:rPr>
                <w:rFonts w:ascii="Times New Roman" w:hAnsi="Times New Roman" w:cs="Times New Roman"/>
                <w:sz w:val="20"/>
                <w:szCs w:val="20"/>
              </w:rPr>
            </w:pPr>
            <w:del w:id="61" w:author="Author">
              <w:r w:rsidRPr="0061769B" w:rsidDel="009F06BC">
                <w:rPr>
                  <w:rFonts w:ascii="Times New Roman" w:hAnsi="Times New Roman" w:cs="Times New Roman"/>
                  <w:sz w:val="20"/>
                  <w:szCs w:val="20"/>
                </w:rPr>
                <w:delText xml:space="preserve"> </w:delText>
              </w:r>
            </w:del>
            <w:r w:rsidRPr="0061769B">
              <w:rPr>
                <w:rFonts w:ascii="Times New Roman" w:hAnsi="Times New Roman" w:cs="Times New Roman"/>
                <w:sz w:val="20"/>
                <w:szCs w:val="20"/>
              </w:rPr>
              <w:t xml:space="preserve">This item is not applicable </w:t>
            </w:r>
            <w:del w:id="62" w:author="Author">
              <w:r w:rsidRPr="0061769B" w:rsidDel="00474666">
                <w:rPr>
                  <w:rFonts w:ascii="Times New Roman" w:hAnsi="Times New Roman" w:cs="Times New Roman"/>
                  <w:sz w:val="20"/>
                  <w:szCs w:val="20"/>
                </w:rPr>
                <w:delText>in the case</w:delText>
              </w:r>
            </w:del>
            <w:ins w:id="63" w:author="Author">
              <w:del w:id="64" w:author="Author">
                <w:r w:rsidR="00A941EF" w:rsidDel="00474666">
                  <w:rPr>
                    <w:rFonts w:ascii="Times New Roman" w:hAnsi="Times New Roman" w:cs="Times New Roman"/>
                    <w:sz w:val="20"/>
                    <w:szCs w:val="20"/>
                  </w:rPr>
                  <w:delText xml:space="preserve"> when</w:delText>
                </w:r>
              </w:del>
              <w:r w:rsidR="00474666">
                <w:rPr>
                  <w:rFonts w:ascii="Times New Roman" w:hAnsi="Times New Roman" w:cs="Times New Roman"/>
                  <w:sz w:val="20"/>
                  <w:szCs w:val="20"/>
                </w:rPr>
                <w:t>when</w:t>
              </w:r>
              <w:r w:rsidR="00A941EF">
                <w:rPr>
                  <w:rFonts w:ascii="Times New Roman" w:hAnsi="Times New Roman" w:cs="Times New Roman"/>
                  <w:sz w:val="20"/>
                  <w:szCs w:val="20"/>
                </w:rPr>
                <w:t xml:space="preserve"> the </w:t>
              </w:r>
              <w:r w:rsidR="00A941EF" w:rsidRPr="008C0694">
                <w:rPr>
                  <w:rFonts w:ascii="Times New Roman" w:hAnsi="Times New Roman" w:cs="Times New Roman"/>
                  <w:sz w:val="20"/>
                  <w:szCs w:val="20"/>
                </w:rPr>
                <w:t>asset</w:t>
              </w:r>
              <w:r w:rsidR="00A941EF">
                <w:rPr>
                  <w:rFonts w:ascii="Times New Roman" w:hAnsi="Times New Roman" w:cs="Times New Roman"/>
                  <w:sz w:val="20"/>
                  <w:szCs w:val="20"/>
                </w:rPr>
                <w:t>s</w:t>
              </w:r>
              <w:r w:rsidR="00A941EF" w:rsidRPr="008C0694">
                <w:rPr>
                  <w:rFonts w:ascii="Times New Roman" w:hAnsi="Times New Roman" w:cs="Times New Roman"/>
                  <w:sz w:val="20"/>
                  <w:szCs w:val="20"/>
                </w:rPr>
                <w:t xml:space="preserve"> on the balance sheet for which the collateral is held</w:t>
              </w:r>
            </w:ins>
            <w:r w:rsidRPr="0061769B">
              <w:rPr>
                <w:rFonts w:ascii="Times New Roman" w:hAnsi="Times New Roman" w:cs="Times New Roman"/>
                <w:sz w:val="20"/>
                <w:szCs w:val="20"/>
              </w:rPr>
              <w:t xml:space="preserve"> </w:t>
            </w:r>
            <w:del w:id="65" w:author="Author">
              <w:r w:rsidRPr="0061769B" w:rsidDel="00A941EF">
                <w:rPr>
                  <w:rFonts w:ascii="Times New Roman" w:hAnsi="Times New Roman" w:cs="Times New Roman"/>
                  <w:sz w:val="20"/>
                  <w:szCs w:val="20"/>
                </w:rPr>
                <w:delText>of</w:delText>
              </w:r>
            </w:del>
            <w:ins w:id="66" w:author="Author">
              <w:del w:id="67" w:author="Author">
                <w:r w:rsidR="00A941EF" w:rsidDel="00D701E4">
                  <w:rPr>
                    <w:rFonts w:ascii="Times New Roman" w:hAnsi="Times New Roman" w:cs="Times New Roman"/>
                    <w:sz w:val="20"/>
                    <w:szCs w:val="20"/>
                  </w:rPr>
                  <w:delText xml:space="preserve"> </w:delText>
                </w:r>
              </w:del>
              <w:r w:rsidR="00A941EF">
                <w:rPr>
                  <w:rFonts w:ascii="Times New Roman" w:hAnsi="Times New Roman" w:cs="Times New Roman"/>
                  <w:sz w:val="20"/>
                  <w:szCs w:val="20"/>
                </w:rPr>
                <w:t>are</w:t>
              </w:r>
            </w:ins>
            <w:r w:rsidRPr="0061769B">
              <w:rPr>
                <w:rFonts w:ascii="Times New Roman" w:hAnsi="Times New Roman" w:cs="Times New Roman"/>
                <w:sz w:val="20"/>
                <w:szCs w:val="20"/>
              </w:rPr>
              <w:t xml:space="preserve"> loans on policies.</w:t>
            </w:r>
          </w:p>
        </w:tc>
      </w:tr>
      <w:tr w:rsidR="00D2411A" w:rsidRPr="00D40E1C" w:rsidTr="0061769B">
        <w:trPr>
          <w:trHeight w:val="464"/>
        </w:trPr>
        <w:tc>
          <w:tcPr>
            <w:tcW w:w="1378" w:type="dxa"/>
            <w:vMerge w:val="restart"/>
            <w:hideMark/>
          </w:tcPr>
          <w:p w:rsidR="00D2411A" w:rsidRDefault="00D2411A" w:rsidP="0061769B">
            <w:pPr>
              <w:pStyle w:val="NoSpacing"/>
              <w:rPr>
                <w:rFonts w:ascii="Times New Roman" w:hAnsi="Times New Roman" w:cs="Times New Roman"/>
                <w:sz w:val="20"/>
              </w:rPr>
            </w:pPr>
            <w:r>
              <w:rPr>
                <w:rFonts w:ascii="Times New Roman" w:hAnsi="Times New Roman" w:cs="Times New Roman"/>
                <w:sz w:val="20"/>
              </w:rPr>
              <w:t>C0080</w:t>
            </w:r>
          </w:p>
          <w:p w:rsidR="00D2411A" w:rsidRPr="0061769B" w:rsidRDefault="00D2411A" w:rsidP="0061769B">
            <w:pPr>
              <w:pStyle w:val="NoSpacing"/>
              <w:rPr>
                <w:rFonts w:ascii="Times New Roman" w:hAnsi="Times New Roman" w:cs="Times New Roman"/>
                <w:sz w:val="20"/>
                <w:szCs w:val="20"/>
              </w:rPr>
            </w:pPr>
            <w:r>
              <w:rPr>
                <w:rFonts w:ascii="Times New Roman" w:hAnsi="Times New Roman" w:cs="Times New Roman"/>
                <w:sz w:val="20"/>
              </w:rPr>
              <w:t>(A9)</w:t>
            </w:r>
          </w:p>
        </w:tc>
        <w:tc>
          <w:tcPr>
            <w:tcW w:w="1891" w:type="dxa"/>
            <w:vMerge w:val="restart"/>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Country of custody</w:t>
            </w:r>
          </w:p>
        </w:tc>
        <w:tc>
          <w:tcPr>
            <w:tcW w:w="6053" w:type="dxa"/>
            <w:vMerge w:val="restart"/>
            <w:hideMark/>
          </w:tcPr>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 xml:space="preserve">ISO 3166-1 alpha-2 code of the country where undertaking assets are held in custody. For identifying international custodians, such as </w:t>
            </w:r>
            <w:proofErr w:type="spellStart"/>
            <w:r w:rsidRPr="00D40E1C">
              <w:rPr>
                <w:rFonts w:ascii="Times New Roman" w:hAnsi="Times New Roman" w:cs="Times New Roman"/>
                <w:sz w:val="20"/>
                <w:szCs w:val="20"/>
              </w:rPr>
              <w:t>Euroclear</w:t>
            </w:r>
            <w:proofErr w:type="spellEnd"/>
            <w:r w:rsidRPr="00D40E1C">
              <w:rPr>
                <w:rFonts w:ascii="Times New Roman" w:hAnsi="Times New Roman" w:cs="Times New Roman"/>
                <w:sz w:val="20"/>
                <w:szCs w:val="20"/>
              </w:rPr>
              <w:t>, the country of custody will be the one corresponding to the legal establishment where the custody service was contractually defined.</w:t>
            </w:r>
          </w:p>
          <w:p w:rsidR="00D2411A" w:rsidRDefault="00D2411A" w:rsidP="0082238C">
            <w:pPr>
              <w:tabs>
                <w:tab w:val="left" w:pos="1039"/>
              </w:tabs>
              <w:rPr>
                <w:ins w:id="68" w:author="Author"/>
                <w:rFonts w:ascii="Times New Roman" w:hAnsi="Times New Roman" w:cs="Times New Roman"/>
                <w:sz w:val="20"/>
                <w:szCs w:val="20"/>
              </w:rPr>
              <w:pPrChange w:id="69" w:author="Author">
                <w:pPr/>
              </w:pPrChange>
            </w:pPr>
          </w:p>
          <w:p w:rsidR="009F06BC" w:rsidRDefault="009F06BC" w:rsidP="009F06BC">
            <w:pPr>
              <w:rPr>
                <w:ins w:id="70" w:author="Author"/>
                <w:rFonts w:ascii="Times New Roman" w:hAnsi="Times New Roman" w:cs="Times New Roman"/>
                <w:sz w:val="20"/>
                <w:szCs w:val="20"/>
              </w:rPr>
            </w:pPr>
            <w:ins w:id="71" w:author="Author">
              <w:r>
                <w:rPr>
                  <w:rFonts w:ascii="Times New Roman" w:hAnsi="Times New Roman" w:cs="Times New Roman"/>
                  <w:sz w:val="20"/>
                  <w:szCs w:val="20"/>
                </w:rPr>
                <w:t xml:space="preserve">In case of the same asset being held in custody in more than one country, </w:t>
              </w:r>
              <w:r w:rsidRPr="00E43FAF">
                <w:rPr>
                  <w:rFonts w:ascii="Times New Roman" w:hAnsi="Times New Roman" w:cs="Times New Roman"/>
                  <w:sz w:val="20"/>
                  <w:szCs w:val="20"/>
                </w:rPr>
                <w:t xml:space="preserve">each asset shall be reported separately in as many lines as </w:t>
              </w:r>
              <w:r w:rsidRPr="00E43FAF">
                <w:rPr>
                  <w:rFonts w:ascii="Times New Roman" w:hAnsi="Times New Roman" w:cs="Times New Roman"/>
                  <w:sz w:val="20"/>
                  <w:szCs w:val="20"/>
                </w:rPr>
                <w:lastRenderedPageBreak/>
                <w:t>needed in order to properly</w:t>
              </w:r>
              <w:r>
                <w:rPr>
                  <w:rFonts w:ascii="Times New Roman" w:hAnsi="Times New Roman" w:cs="Times New Roman"/>
                  <w:sz w:val="20"/>
                  <w:szCs w:val="20"/>
                </w:rPr>
                <w:t xml:space="preserve"> identify all countries of custody.</w:t>
              </w:r>
            </w:ins>
          </w:p>
          <w:p w:rsidR="009F06BC" w:rsidRPr="00D40E1C" w:rsidRDefault="009F06BC" w:rsidP="0082238C">
            <w:pPr>
              <w:tabs>
                <w:tab w:val="left" w:pos="1039"/>
              </w:tabs>
              <w:rPr>
                <w:rFonts w:ascii="Times New Roman" w:hAnsi="Times New Roman" w:cs="Times New Roman"/>
                <w:sz w:val="20"/>
                <w:szCs w:val="20"/>
              </w:rPr>
              <w:pPrChange w:id="72" w:author="Author">
                <w:pPr/>
              </w:pPrChange>
            </w:pPr>
          </w:p>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This item is not applicable for CIC category 8 – Mortgages and Loans (for mortgages and loans to natural persons, as those assets are not required to be individualised),</w:t>
            </w:r>
            <w:ins w:id="73" w:author="Author">
              <w:r w:rsidR="002923B6">
                <w:rPr>
                  <w:rFonts w:ascii="Times New Roman" w:hAnsi="Times New Roman" w:cs="Times New Roman"/>
                  <w:sz w:val="20"/>
                  <w:szCs w:val="20"/>
                </w:rPr>
                <w:t xml:space="preserve"> CIC 71, CIC 75</w:t>
              </w:r>
            </w:ins>
            <w:r w:rsidRPr="00D40E1C">
              <w:rPr>
                <w:rFonts w:ascii="Times New Roman" w:hAnsi="Times New Roman" w:cs="Times New Roman"/>
                <w:sz w:val="20"/>
                <w:szCs w:val="20"/>
              </w:rPr>
              <w:t xml:space="preserve"> and for CIC </w:t>
            </w:r>
            <w:del w:id="74" w:author="Author">
              <w:r w:rsidRPr="00D40E1C" w:rsidDel="002923B6">
                <w:rPr>
                  <w:rFonts w:ascii="Times New Roman" w:hAnsi="Times New Roman" w:cs="Times New Roman"/>
                  <w:sz w:val="20"/>
                  <w:szCs w:val="20"/>
                </w:rPr>
                <w:delText xml:space="preserve">category </w:delText>
              </w:r>
            </w:del>
            <w:r w:rsidRPr="00D40E1C">
              <w:rPr>
                <w:rFonts w:ascii="Times New Roman" w:hAnsi="Times New Roman" w:cs="Times New Roman"/>
                <w:sz w:val="20"/>
                <w:szCs w:val="20"/>
              </w:rPr>
              <w:t>95 – Plant and equipment (for own use) for the same reason.</w:t>
            </w:r>
          </w:p>
          <w:p w:rsidR="00D2411A" w:rsidRPr="00D40E1C" w:rsidRDefault="00D2411A" w:rsidP="0061769B">
            <w:pPr>
              <w:rPr>
                <w:rFonts w:ascii="Times New Roman" w:hAnsi="Times New Roman" w:cs="Times New Roman"/>
                <w:sz w:val="20"/>
                <w:szCs w:val="20"/>
              </w:rPr>
            </w:pPr>
          </w:p>
          <w:p w:rsidR="00D2411A" w:rsidRPr="00D40E1C" w:rsidDel="00474666" w:rsidRDefault="00D2411A">
            <w:pPr>
              <w:rPr>
                <w:del w:id="75" w:author="Author"/>
                <w:rFonts w:ascii="Times New Roman" w:hAnsi="Times New Roman" w:cs="Times New Roman"/>
                <w:sz w:val="20"/>
                <w:szCs w:val="20"/>
              </w:rPr>
            </w:pPr>
            <w:r w:rsidRPr="00D40E1C">
              <w:rPr>
                <w:rFonts w:ascii="Times New Roman" w:hAnsi="Times New Roman" w:cs="Times New Roman"/>
                <w:sz w:val="20"/>
                <w:szCs w:val="20"/>
              </w:rPr>
              <w:t>Regarding CIC Category 9, excluding CIC 95 – Plant and equipment (for own use), the issuer country is assessed by the address of the property.</w:t>
            </w:r>
          </w:p>
          <w:p w:rsidR="00D2411A" w:rsidRPr="0061769B" w:rsidRDefault="00D2411A" w:rsidP="0082238C">
            <w:pPr>
              <w:rPr>
                <w:rFonts w:ascii="Times New Roman" w:hAnsi="Times New Roman" w:cs="Times New Roman"/>
                <w:sz w:val="20"/>
                <w:szCs w:val="20"/>
              </w:rPr>
              <w:pPrChange w:id="76" w:author="Author">
                <w:pPr>
                  <w:spacing w:after="200" w:line="276" w:lineRule="auto"/>
                </w:pPr>
              </w:pPrChange>
            </w:pPr>
          </w:p>
        </w:tc>
      </w:tr>
      <w:tr w:rsidR="00D2411A" w:rsidRPr="00D40E1C" w:rsidTr="0061769B">
        <w:trPr>
          <w:trHeight w:val="1035"/>
        </w:trPr>
        <w:tc>
          <w:tcPr>
            <w:tcW w:w="1378" w:type="dxa"/>
            <w:vMerge/>
            <w:hideMark/>
          </w:tcPr>
          <w:p w:rsidR="00D2411A" w:rsidRPr="0061769B" w:rsidRDefault="00D2411A" w:rsidP="0061769B">
            <w:pPr>
              <w:spacing w:after="200" w:line="276" w:lineRule="auto"/>
              <w:rPr>
                <w:rFonts w:ascii="Times New Roman" w:hAnsi="Times New Roman" w:cs="Times New Roman"/>
                <w:sz w:val="20"/>
                <w:szCs w:val="20"/>
              </w:rPr>
            </w:pPr>
          </w:p>
        </w:tc>
        <w:tc>
          <w:tcPr>
            <w:tcW w:w="1891" w:type="dxa"/>
            <w:vMerge/>
            <w:hideMark/>
          </w:tcPr>
          <w:p w:rsidR="00D2411A" w:rsidRPr="0061769B" w:rsidRDefault="00D2411A" w:rsidP="0061769B">
            <w:pPr>
              <w:spacing w:after="200" w:line="276" w:lineRule="auto"/>
              <w:rPr>
                <w:rFonts w:ascii="Times New Roman" w:hAnsi="Times New Roman" w:cs="Times New Roman"/>
                <w:sz w:val="20"/>
                <w:szCs w:val="20"/>
              </w:rPr>
            </w:pPr>
          </w:p>
        </w:tc>
        <w:tc>
          <w:tcPr>
            <w:tcW w:w="6053" w:type="dxa"/>
            <w:vMerge/>
            <w:hideMark/>
          </w:tcPr>
          <w:p w:rsidR="00D2411A" w:rsidRPr="0061769B" w:rsidRDefault="00D2411A" w:rsidP="0061769B">
            <w:pPr>
              <w:spacing w:after="200" w:line="276" w:lineRule="auto"/>
              <w:rPr>
                <w:rFonts w:ascii="Times New Roman" w:hAnsi="Times New Roman" w:cs="Times New Roman"/>
                <w:sz w:val="20"/>
                <w:szCs w:val="20"/>
              </w:rPr>
            </w:pPr>
          </w:p>
        </w:tc>
      </w:tr>
      <w:tr w:rsidR="00D2411A" w:rsidRPr="00D40E1C" w:rsidTr="0061769B">
        <w:trPr>
          <w:trHeight w:val="890"/>
        </w:trPr>
        <w:tc>
          <w:tcPr>
            <w:tcW w:w="1378" w:type="dxa"/>
            <w:hideMark/>
          </w:tcPr>
          <w:p w:rsidR="00D2411A" w:rsidRDefault="00D2411A" w:rsidP="0061769B">
            <w:pPr>
              <w:pStyle w:val="NoSpacing"/>
              <w:rPr>
                <w:rFonts w:ascii="Times New Roman" w:hAnsi="Times New Roman" w:cs="Times New Roman"/>
                <w:sz w:val="20"/>
              </w:rPr>
            </w:pPr>
            <w:r>
              <w:rPr>
                <w:rFonts w:ascii="Times New Roman" w:hAnsi="Times New Roman" w:cs="Times New Roman"/>
                <w:sz w:val="20"/>
              </w:rPr>
              <w:lastRenderedPageBreak/>
              <w:t>C0090</w:t>
            </w:r>
          </w:p>
          <w:p w:rsidR="00D2411A" w:rsidRPr="0061769B" w:rsidRDefault="00D2411A" w:rsidP="0061769B">
            <w:pPr>
              <w:pStyle w:val="NoSpacing"/>
              <w:rPr>
                <w:rFonts w:ascii="Times New Roman" w:hAnsi="Times New Roman" w:cs="Times New Roman"/>
                <w:sz w:val="20"/>
                <w:szCs w:val="20"/>
              </w:rPr>
            </w:pPr>
            <w:r>
              <w:rPr>
                <w:rFonts w:ascii="Times New Roman" w:hAnsi="Times New Roman" w:cs="Times New Roman"/>
                <w:sz w:val="20"/>
              </w:rPr>
              <w:t>(A19)</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Quantity</w:t>
            </w:r>
          </w:p>
        </w:tc>
        <w:tc>
          <w:tcPr>
            <w:tcW w:w="6053" w:type="dxa"/>
            <w:hideMark/>
          </w:tcPr>
          <w:p w:rsidR="00D2411A" w:rsidRPr="0061769B" w:rsidRDefault="009F06BC" w:rsidP="0061769B">
            <w:pPr>
              <w:spacing w:after="200" w:line="276" w:lineRule="auto"/>
              <w:rPr>
                <w:rFonts w:ascii="Times New Roman" w:hAnsi="Times New Roman" w:cs="Times New Roman"/>
                <w:sz w:val="20"/>
                <w:szCs w:val="20"/>
              </w:rPr>
            </w:pPr>
            <w:ins w:id="77" w:author="Author">
              <w:r w:rsidRPr="0061769B">
                <w:rPr>
                  <w:rFonts w:ascii="Times New Roman" w:hAnsi="Times New Roman" w:cs="Times New Roman"/>
                  <w:sz w:val="20"/>
                  <w:szCs w:val="20"/>
                </w:rPr>
                <w:t xml:space="preserve">Number of assets, for </w:t>
              </w:r>
              <w:r>
                <w:rPr>
                  <w:rFonts w:ascii="Times New Roman" w:hAnsi="Times New Roman" w:cs="Times New Roman"/>
                  <w:sz w:val="20"/>
                  <w:szCs w:val="20"/>
                </w:rPr>
                <w:t xml:space="preserve">all </w:t>
              </w:r>
              <w:r w:rsidRPr="0061769B">
                <w:rPr>
                  <w:rFonts w:ascii="Times New Roman" w:hAnsi="Times New Roman" w:cs="Times New Roman"/>
                  <w:sz w:val="20"/>
                  <w:szCs w:val="20"/>
                </w:rPr>
                <w:t>assets</w:t>
              </w:r>
              <w:r>
                <w:rPr>
                  <w:rFonts w:ascii="Times New Roman" w:hAnsi="Times New Roman" w:cs="Times New Roman"/>
                  <w:sz w:val="20"/>
                  <w:szCs w:val="20"/>
                </w:rPr>
                <w:t xml:space="preserve"> if relevant</w:t>
              </w:r>
              <w:r w:rsidRPr="0061769B">
                <w:rPr>
                  <w:rFonts w:ascii="Times New Roman" w:hAnsi="Times New Roman" w:cs="Times New Roman"/>
                  <w:sz w:val="20"/>
                  <w:szCs w:val="20"/>
                </w:rPr>
                <w:t>.</w:t>
              </w:r>
            </w:ins>
            <w:del w:id="78" w:author="Author">
              <w:r w:rsidR="00D2411A" w:rsidRPr="0061769B" w:rsidDel="009F06BC">
                <w:rPr>
                  <w:rFonts w:ascii="Times New Roman" w:hAnsi="Times New Roman" w:cs="Times New Roman"/>
                  <w:sz w:val="20"/>
                  <w:szCs w:val="20"/>
                </w:rPr>
                <w:delText>Number of assets, for assets categories 3 and 4.</w:delText>
              </w:r>
            </w:del>
          </w:p>
          <w:p w:rsidR="00D2411A" w:rsidRPr="0061769B" w:rsidRDefault="009F06BC" w:rsidP="0061769B">
            <w:pPr>
              <w:spacing w:after="200" w:line="276" w:lineRule="auto"/>
              <w:rPr>
                <w:rFonts w:ascii="Times New Roman" w:hAnsi="Times New Roman" w:cs="Times New Roman"/>
                <w:sz w:val="20"/>
                <w:szCs w:val="20"/>
              </w:rPr>
            </w:pPr>
            <w:ins w:id="79" w:author="Author">
              <w:r>
                <w:rPr>
                  <w:rFonts w:ascii="Times New Roman" w:hAnsi="Times New Roman" w:cs="Times New Roman"/>
                  <w:sz w:val="20"/>
                  <w:szCs w:val="20"/>
                </w:rPr>
                <w:t>This item shall not be reported if item Par amount</w:t>
              </w:r>
              <w:r w:rsidR="002923B6">
                <w:rPr>
                  <w:rFonts w:ascii="Times New Roman" w:hAnsi="Times New Roman" w:cs="Times New Roman"/>
                  <w:sz w:val="20"/>
                  <w:szCs w:val="20"/>
                </w:rPr>
                <w:t xml:space="preserve"> (C0100)</w:t>
              </w:r>
              <w:r w:rsidRPr="0061769B" w:rsidDel="00B13507">
                <w:rPr>
                  <w:rFonts w:ascii="Times New Roman" w:hAnsi="Times New Roman" w:cs="Times New Roman"/>
                  <w:sz w:val="20"/>
                  <w:szCs w:val="20"/>
                </w:rPr>
                <w:t xml:space="preserve"> </w:t>
              </w:r>
              <w:r>
                <w:rPr>
                  <w:rFonts w:ascii="Times New Roman" w:hAnsi="Times New Roman" w:cs="Times New Roman"/>
                  <w:sz w:val="20"/>
                  <w:szCs w:val="20"/>
                </w:rPr>
                <w:t>is reported.</w:t>
              </w:r>
            </w:ins>
            <w:del w:id="80" w:author="Author">
              <w:r w:rsidR="00D2411A" w:rsidRPr="0061769B" w:rsidDel="009F06BC">
                <w:rPr>
                  <w:rFonts w:ascii="Times New Roman" w:hAnsi="Times New Roman" w:cs="Times New Roman"/>
                  <w:sz w:val="20"/>
                  <w:szCs w:val="20"/>
                </w:rPr>
                <w:delText>Not applicable for CIC categories 1, 2, 5, 6, 7, 8 and 9.</w:delText>
              </w:r>
            </w:del>
          </w:p>
        </w:tc>
      </w:tr>
      <w:tr w:rsidR="00D2411A" w:rsidRPr="00D40E1C" w:rsidTr="0061769B">
        <w:trPr>
          <w:trHeight w:val="1005"/>
        </w:trPr>
        <w:tc>
          <w:tcPr>
            <w:tcW w:w="1378" w:type="dxa"/>
          </w:tcPr>
          <w:p w:rsidR="00D2411A" w:rsidRPr="0061769B" w:rsidRDefault="00D2411A" w:rsidP="0061769B">
            <w:pPr>
              <w:pStyle w:val="NoSpacing"/>
              <w:rPr>
                <w:rFonts w:ascii="Times New Roman" w:hAnsi="Times New Roman" w:cs="Times New Roman"/>
                <w:sz w:val="20"/>
              </w:rPr>
            </w:pPr>
            <w:r>
              <w:rPr>
                <w:rFonts w:ascii="Times New Roman" w:hAnsi="Times New Roman" w:cs="Times New Roman"/>
                <w:sz w:val="20"/>
              </w:rPr>
              <w:t>C010</w:t>
            </w:r>
            <w:r w:rsidRPr="0061769B">
              <w:rPr>
                <w:rFonts w:ascii="Times New Roman" w:hAnsi="Times New Roman" w:cs="Times New Roman"/>
                <w:sz w:val="20"/>
              </w:rPr>
              <w:t>0</w:t>
            </w:r>
          </w:p>
        </w:tc>
        <w:tc>
          <w:tcPr>
            <w:tcW w:w="1891" w:type="dxa"/>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Par amount</w:t>
            </w:r>
          </w:p>
        </w:tc>
        <w:tc>
          <w:tcPr>
            <w:tcW w:w="6053" w:type="dxa"/>
          </w:tcPr>
          <w:p w:rsidR="009F06BC" w:rsidRPr="0061769B" w:rsidRDefault="009F06BC" w:rsidP="009F06BC">
            <w:pPr>
              <w:spacing w:after="200" w:line="276" w:lineRule="auto"/>
              <w:rPr>
                <w:ins w:id="81" w:author="Author"/>
                <w:rFonts w:ascii="Times New Roman" w:hAnsi="Times New Roman" w:cs="Times New Roman"/>
                <w:sz w:val="20"/>
                <w:szCs w:val="20"/>
              </w:rPr>
            </w:pPr>
            <w:ins w:id="82" w:author="Author">
              <w:r>
                <w:rPr>
                  <w:rFonts w:ascii="Times New Roman" w:hAnsi="Times New Roman" w:cs="Times New Roman"/>
                  <w:sz w:val="20"/>
                  <w:szCs w:val="20"/>
                </w:rPr>
                <w:t>Principle amount outstanding</w:t>
              </w:r>
              <w:r w:rsidRPr="0061769B">
                <w:rPr>
                  <w:rFonts w:ascii="Times New Roman" w:hAnsi="Times New Roman" w:cs="Times New Roman"/>
                  <w:sz w:val="20"/>
                  <w:szCs w:val="20"/>
                </w:rPr>
                <w:t xml:space="preserve"> measured at par amount, for </w:t>
              </w:r>
              <w:r>
                <w:rPr>
                  <w:rFonts w:ascii="Times New Roman" w:hAnsi="Times New Roman" w:cs="Times New Roman"/>
                  <w:sz w:val="20"/>
                  <w:szCs w:val="20"/>
                </w:rPr>
                <w:t xml:space="preserve">all </w:t>
              </w:r>
              <w:r w:rsidRPr="0061769B">
                <w:rPr>
                  <w:rFonts w:ascii="Times New Roman" w:hAnsi="Times New Roman" w:cs="Times New Roman"/>
                  <w:sz w:val="20"/>
                  <w:szCs w:val="20"/>
                </w:rPr>
                <w:t xml:space="preserve">assets </w:t>
              </w:r>
              <w:r>
                <w:rPr>
                  <w:rFonts w:ascii="Times New Roman" w:hAnsi="Times New Roman" w:cs="Times New Roman"/>
                  <w:sz w:val="20"/>
                  <w:szCs w:val="20"/>
                </w:rPr>
                <w:t>where this item is relevant</w:t>
              </w:r>
              <w:r w:rsidRPr="0061769B">
                <w:rPr>
                  <w:rFonts w:ascii="Times New Roman" w:hAnsi="Times New Roman" w:cs="Times New Roman"/>
                  <w:sz w:val="20"/>
                  <w:szCs w:val="20"/>
                </w:rPr>
                <w:t>, and at nominal amount for CIC = 72, 73</w:t>
              </w:r>
              <w:r>
                <w:rPr>
                  <w:rFonts w:ascii="Times New Roman" w:hAnsi="Times New Roman" w:cs="Times New Roman"/>
                  <w:sz w:val="20"/>
                  <w:szCs w:val="20"/>
                </w:rPr>
                <w:t>,</w:t>
              </w:r>
              <w:r w:rsidRPr="0061769B">
                <w:rPr>
                  <w:rFonts w:ascii="Times New Roman" w:hAnsi="Times New Roman" w:cs="Times New Roman"/>
                  <w:sz w:val="20"/>
                  <w:szCs w:val="20"/>
                </w:rPr>
                <w:t xml:space="preserve"> 74</w:t>
              </w:r>
              <w:r>
                <w:rPr>
                  <w:rFonts w:ascii="Times New Roman" w:hAnsi="Times New Roman" w:cs="Times New Roman"/>
                  <w:sz w:val="20"/>
                  <w:szCs w:val="20"/>
                </w:rPr>
                <w:t>, 75 and 79 if applicable</w:t>
              </w:r>
              <w:r w:rsidRPr="0061769B">
                <w:rPr>
                  <w:rFonts w:ascii="Times New Roman" w:hAnsi="Times New Roman" w:cs="Times New Roman"/>
                  <w:sz w:val="20"/>
                  <w:szCs w:val="20"/>
                </w:rPr>
                <w:t>.</w:t>
              </w:r>
            </w:ins>
          </w:p>
          <w:p w:rsidR="00D2411A" w:rsidRPr="0061769B" w:rsidDel="009F06BC" w:rsidRDefault="009F06BC" w:rsidP="009F06BC">
            <w:pPr>
              <w:spacing w:after="200" w:line="276" w:lineRule="auto"/>
              <w:rPr>
                <w:del w:id="83" w:author="Author"/>
                <w:rFonts w:ascii="Times New Roman" w:hAnsi="Times New Roman" w:cs="Times New Roman"/>
                <w:sz w:val="20"/>
                <w:szCs w:val="20"/>
              </w:rPr>
            </w:pPr>
            <w:ins w:id="84" w:author="Author">
              <w:r>
                <w:rPr>
                  <w:rFonts w:ascii="Times New Roman" w:hAnsi="Times New Roman" w:cs="Times New Roman"/>
                  <w:sz w:val="20"/>
                  <w:szCs w:val="20"/>
                </w:rPr>
                <w:t>This item shall not be reported if item Quantity</w:t>
              </w:r>
              <w:r w:rsidRPr="0061769B" w:rsidDel="00B13507">
                <w:rPr>
                  <w:rFonts w:ascii="Times New Roman" w:hAnsi="Times New Roman" w:cs="Times New Roman"/>
                  <w:sz w:val="20"/>
                  <w:szCs w:val="20"/>
                </w:rPr>
                <w:t xml:space="preserve"> </w:t>
              </w:r>
              <w:r w:rsidR="002923B6">
                <w:rPr>
                  <w:rFonts w:ascii="Times New Roman" w:hAnsi="Times New Roman" w:cs="Times New Roman"/>
                  <w:sz w:val="20"/>
                  <w:szCs w:val="20"/>
                </w:rPr>
                <w:t xml:space="preserve">(C0090) </w:t>
              </w:r>
              <w:r>
                <w:rPr>
                  <w:rFonts w:ascii="Times New Roman" w:hAnsi="Times New Roman" w:cs="Times New Roman"/>
                  <w:sz w:val="20"/>
                  <w:szCs w:val="20"/>
                </w:rPr>
                <w:t>is reported.</w:t>
              </w:r>
            </w:ins>
            <w:del w:id="85" w:author="Author">
              <w:r w:rsidR="00D2411A" w:rsidRPr="0061769B" w:rsidDel="009F06BC">
                <w:rPr>
                  <w:rFonts w:ascii="Times New Roman" w:hAnsi="Times New Roman" w:cs="Times New Roman"/>
                  <w:sz w:val="20"/>
                  <w:szCs w:val="20"/>
                </w:rPr>
                <w:delText>Invested amount measured at par amount, for assets categories 1, 2, 5, 6, and 8, and at nominal amount for CIC = 72, 73 and 74.</w:delText>
              </w:r>
            </w:del>
          </w:p>
          <w:p w:rsidR="00D2411A" w:rsidRPr="0061769B" w:rsidRDefault="00D2411A" w:rsidP="0061769B">
            <w:pPr>
              <w:spacing w:after="200" w:line="276" w:lineRule="auto"/>
              <w:rPr>
                <w:rFonts w:ascii="Times New Roman" w:hAnsi="Times New Roman" w:cs="Times New Roman"/>
                <w:sz w:val="20"/>
                <w:szCs w:val="20"/>
              </w:rPr>
            </w:pPr>
            <w:del w:id="86" w:author="Author">
              <w:r w:rsidRPr="0061769B" w:rsidDel="009F06BC">
                <w:rPr>
                  <w:rFonts w:ascii="Times New Roman" w:hAnsi="Times New Roman" w:cs="Times New Roman"/>
                  <w:sz w:val="20"/>
                  <w:szCs w:val="20"/>
                </w:rPr>
                <w:delText>Not applicable for CIC categories 3, 4, 7 (excluding CIC = 72, 73 and 74) and 9</w:delText>
              </w:r>
            </w:del>
            <w:ins w:id="87" w:author="Author">
              <w:r w:rsidR="003E2828">
                <w:rPr>
                  <w:rFonts w:ascii="Times New Roman" w:hAnsi="Times New Roman" w:cs="Times New Roman"/>
                  <w:sz w:val="20"/>
                  <w:szCs w:val="20"/>
                </w:rPr>
                <w:t>.</w:t>
              </w:r>
            </w:ins>
            <w:del w:id="88" w:author="Author">
              <w:r w:rsidRPr="0061769B" w:rsidDel="009F06BC">
                <w:rPr>
                  <w:rFonts w:ascii="Times New Roman" w:hAnsi="Times New Roman" w:cs="Times New Roman"/>
                  <w:sz w:val="20"/>
                  <w:szCs w:val="20"/>
                </w:rPr>
                <w:delText>.</w:delText>
              </w:r>
            </w:del>
          </w:p>
        </w:tc>
      </w:tr>
      <w:tr w:rsidR="00D2411A" w:rsidRPr="00D40E1C" w:rsidTr="0061769B">
        <w:trPr>
          <w:trHeight w:val="2122"/>
        </w:trPr>
        <w:tc>
          <w:tcPr>
            <w:tcW w:w="1378" w:type="dxa"/>
            <w:hideMark/>
          </w:tcPr>
          <w:p w:rsidR="00D2411A" w:rsidRDefault="00D2411A" w:rsidP="0061769B">
            <w:pPr>
              <w:pStyle w:val="NoSpacing"/>
              <w:rPr>
                <w:rFonts w:ascii="Times New Roman" w:hAnsi="Times New Roman" w:cs="Times New Roman"/>
                <w:sz w:val="20"/>
              </w:rPr>
            </w:pPr>
            <w:r>
              <w:rPr>
                <w:rFonts w:ascii="Times New Roman" w:hAnsi="Times New Roman" w:cs="Times New Roman"/>
                <w:sz w:val="20"/>
              </w:rPr>
              <w:t>C011</w:t>
            </w:r>
            <w:r w:rsidRPr="0061769B">
              <w:rPr>
                <w:rFonts w:ascii="Times New Roman" w:hAnsi="Times New Roman" w:cs="Times New Roman"/>
                <w:sz w:val="20"/>
              </w:rPr>
              <w:t>0</w:t>
            </w:r>
          </w:p>
          <w:p w:rsidR="00D2411A" w:rsidRPr="0061769B" w:rsidRDefault="00D2411A" w:rsidP="0061769B">
            <w:pPr>
              <w:pStyle w:val="NoSpacing"/>
              <w:rPr>
                <w:rFonts w:ascii="Times New Roman" w:hAnsi="Times New Roman" w:cs="Times New Roman"/>
                <w:sz w:val="20"/>
                <w:szCs w:val="20"/>
              </w:rPr>
            </w:pPr>
            <w:r>
              <w:rPr>
                <w:rFonts w:ascii="Times New Roman" w:hAnsi="Times New Roman" w:cs="Times New Roman"/>
                <w:sz w:val="20"/>
              </w:rPr>
              <w:t>(A21)</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Valuation method</w:t>
            </w:r>
          </w:p>
        </w:tc>
        <w:tc>
          <w:tcPr>
            <w:tcW w:w="6053" w:type="dxa"/>
            <w:hideMark/>
          </w:tcPr>
          <w:p w:rsidR="00D2411A" w:rsidRPr="0061769B" w:rsidRDefault="00D2411A" w:rsidP="0061769B">
            <w:pPr>
              <w:spacing w:line="276" w:lineRule="auto"/>
              <w:rPr>
                <w:rFonts w:ascii="Times New Roman" w:hAnsi="Times New Roman" w:cs="Times New Roman"/>
                <w:sz w:val="20"/>
                <w:szCs w:val="20"/>
              </w:rPr>
            </w:pPr>
            <w:r w:rsidRPr="0061769B">
              <w:rPr>
                <w:rFonts w:ascii="Times New Roman" w:hAnsi="Times New Roman" w:cs="Times New Roman"/>
                <w:sz w:val="20"/>
                <w:szCs w:val="20"/>
              </w:rPr>
              <w:t>Identify the valuation method used when valuing assets. One of the options in the following closed list shall be used:</w:t>
            </w:r>
            <w:r w:rsidRPr="0061769B">
              <w:rPr>
                <w:rFonts w:ascii="Times New Roman" w:hAnsi="Times New Roman" w:cs="Times New Roman"/>
                <w:sz w:val="20"/>
                <w:szCs w:val="20"/>
              </w:rPr>
              <w:br/>
            </w:r>
            <w:r w:rsidRPr="00D40E1C">
              <w:rPr>
                <w:rFonts w:ascii="Times New Roman" w:hAnsi="Times New Roman" w:cs="Times New Roman"/>
                <w:sz w:val="20"/>
                <w:szCs w:val="20"/>
              </w:rPr>
              <w:t>1</w:t>
            </w:r>
            <w:r w:rsidRPr="0061769B">
              <w:rPr>
                <w:rFonts w:ascii="Times New Roman" w:hAnsi="Times New Roman" w:cs="Times New Roman"/>
                <w:sz w:val="20"/>
                <w:szCs w:val="20"/>
              </w:rPr>
              <w:t xml:space="preserve"> - quoted market price in active markets for the same assets</w:t>
            </w:r>
            <w:r w:rsidRPr="0061769B">
              <w:rPr>
                <w:rFonts w:ascii="Times New Roman" w:hAnsi="Times New Roman" w:cs="Times New Roman"/>
                <w:sz w:val="20"/>
                <w:szCs w:val="20"/>
              </w:rPr>
              <w:br/>
            </w:r>
            <w:r w:rsidRPr="00D40E1C">
              <w:rPr>
                <w:rFonts w:ascii="Times New Roman" w:hAnsi="Times New Roman" w:cs="Times New Roman"/>
                <w:sz w:val="20"/>
                <w:szCs w:val="20"/>
              </w:rPr>
              <w:t>2</w:t>
            </w:r>
            <w:r w:rsidRPr="0061769B">
              <w:rPr>
                <w:rFonts w:ascii="Times New Roman" w:hAnsi="Times New Roman" w:cs="Times New Roman"/>
                <w:sz w:val="20"/>
                <w:szCs w:val="20"/>
              </w:rPr>
              <w:t xml:space="preserve"> - quoted market price in active markets for similar assets</w:t>
            </w:r>
            <w:r w:rsidRPr="0061769B">
              <w:rPr>
                <w:rFonts w:ascii="Times New Roman" w:hAnsi="Times New Roman" w:cs="Times New Roman"/>
                <w:sz w:val="20"/>
                <w:szCs w:val="20"/>
              </w:rPr>
              <w:br/>
            </w:r>
            <w:r w:rsidRPr="00D40E1C">
              <w:rPr>
                <w:rFonts w:ascii="Times New Roman" w:hAnsi="Times New Roman" w:cs="Times New Roman"/>
                <w:sz w:val="20"/>
                <w:szCs w:val="20"/>
              </w:rPr>
              <w:t>3</w:t>
            </w:r>
            <w:r w:rsidRPr="0061769B">
              <w:rPr>
                <w:rFonts w:ascii="Times New Roman" w:hAnsi="Times New Roman" w:cs="Times New Roman"/>
                <w:sz w:val="20"/>
                <w:szCs w:val="20"/>
              </w:rPr>
              <w:t xml:space="preserve"> - alternative valuation methods: </w:t>
            </w:r>
          </w:p>
          <w:p w:rsidR="00D2411A" w:rsidRPr="0061769B" w:rsidRDefault="00D2411A" w:rsidP="00083651">
            <w:pPr>
              <w:spacing w:line="276" w:lineRule="auto"/>
              <w:rPr>
                <w:rFonts w:ascii="Times New Roman" w:hAnsi="Times New Roman" w:cs="Times New Roman"/>
                <w:sz w:val="20"/>
                <w:szCs w:val="20"/>
              </w:rPr>
            </w:pPr>
            <w:r w:rsidRPr="00D40E1C">
              <w:rPr>
                <w:rFonts w:ascii="Times New Roman" w:hAnsi="Times New Roman" w:cs="Times New Roman"/>
                <w:sz w:val="20"/>
                <w:szCs w:val="20"/>
              </w:rPr>
              <w:t>4</w:t>
            </w:r>
            <w:r w:rsidRPr="0061769B">
              <w:rPr>
                <w:rFonts w:ascii="Times New Roman" w:hAnsi="Times New Roman" w:cs="Times New Roman"/>
                <w:sz w:val="20"/>
                <w:szCs w:val="20"/>
              </w:rPr>
              <w:t xml:space="preserve"> - adjusted equity methods (applicable for the valuation of participations)</w:t>
            </w:r>
          </w:p>
          <w:p w:rsidR="00083651" w:rsidRDefault="00D2411A" w:rsidP="0082238C">
            <w:pPr>
              <w:spacing w:line="276" w:lineRule="auto"/>
              <w:rPr>
                <w:ins w:id="89" w:author="Author"/>
                <w:rFonts w:ascii="Times New Roman" w:hAnsi="Times New Roman" w:cs="Times New Roman"/>
                <w:sz w:val="20"/>
                <w:szCs w:val="20"/>
              </w:rPr>
              <w:pPrChange w:id="90" w:author="Author">
                <w:pPr>
                  <w:spacing w:after="200" w:line="276" w:lineRule="auto"/>
                </w:pPr>
              </w:pPrChange>
            </w:pPr>
            <w:r w:rsidRPr="00D40E1C">
              <w:rPr>
                <w:rFonts w:ascii="Times New Roman" w:hAnsi="Times New Roman" w:cs="Times New Roman"/>
                <w:sz w:val="20"/>
                <w:szCs w:val="20"/>
              </w:rPr>
              <w:t>5</w:t>
            </w:r>
            <w:r w:rsidRPr="0061769B">
              <w:rPr>
                <w:rFonts w:ascii="Times New Roman" w:hAnsi="Times New Roman" w:cs="Times New Roman"/>
                <w:sz w:val="20"/>
                <w:szCs w:val="20"/>
              </w:rPr>
              <w:t xml:space="preserve"> - IFRS equity methods (applicable for the valuation of participations</w:t>
            </w:r>
          </w:p>
          <w:p w:rsidR="00083651" w:rsidRPr="0061769B" w:rsidRDefault="00083651" w:rsidP="0082238C">
            <w:pPr>
              <w:spacing w:line="276" w:lineRule="auto"/>
              <w:rPr>
                <w:rFonts w:ascii="Times New Roman" w:hAnsi="Times New Roman" w:cs="Times New Roman"/>
                <w:sz w:val="20"/>
                <w:szCs w:val="20"/>
              </w:rPr>
              <w:pPrChange w:id="91" w:author="Author">
                <w:pPr>
                  <w:spacing w:after="200" w:line="276" w:lineRule="auto"/>
                </w:pPr>
              </w:pPrChange>
            </w:pPr>
            <w:ins w:id="92" w:author="Author">
              <w:r w:rsidRPr="00885961">
                <w:rPr>
                  <w:rFonts w:ascii="Times New Roman" w:hAnsi="Times New Roman" w:cs="Times New Roman"/>
                  <w:sz w:val="20"/>
                  <w:szCs w:val="20"/>
                </w:rPr>
                <w:t>6 - Market valuation according to article 9(4)</w:t>
              </w:r>
              <w:r>
                <w:rPr>
                  <w:rFonts w:ascii="Times New Roman" w:hAnsi="Times New Roman" w:cs="Times New Roman"/>
                  <w:sz w:val="20"/>
                  <w:szCs w:val="20"/>
                </w:rPr>
                <w:t xml:space="preserve"> of Delegated Regulation 2015/35</w:t>
              </w:r>
            </w:ins>
          </w:p>
        </w:tc>
      </w:tr>
      <w:tr w:rsidR="00D2411A" w:rsidRPr="00D40E1C" w:rsidTr="0061769B">
        <w:trPr>
          <w:trHeight w:val="1050"/>
        </w:trPr>
        <w:tc>
          <w:tcPr>
            <w:tcW w:w="1378" w:type="dxa"/>
            <w:hideMark/>
          </w:tcPr>
          <w:p w:rsidR="00D2411A" w:rsidRDefault="00D2411A" w:rsidP="0061769B">
            <w:pPr>
              <w:pStyle w:val="NoSpacing"/>
              <w:rPr>
                <w:rFonts w:ascii="Times New Roman" w:hAnsi="Times New Roman" w:cs="Times New Roman"/>
                <w:sz w:val="20"/>
              </w:rPr>
            </w:pPr>
            <w:r>
              <w:rPr>
                <w:rFonts w:ascii="Times New Roman" w:hAnsi="Times New Roman" w:cs="Times New Roman"/>
                <w:sz w:val="20"/>
              </w:rPr>
              <w:t>C012</w:t>
            </w:r>
            <w:r w:rsidRPr="0061769B">
              <w:rPr>
                <w:rFonts w:ascii="Times New Roman" w:hAnsi="Times New Roman" w:cs="Times New Roman"/>
                <w:sz w:val="20"/>
              </w:rPr>
              <w:t>0</w:t>
            </w:r>
          </w:p>
          <w:p w:rsidR="00D2411A" w:rsidRPr="0061769B" w:rsidRDefault="00D2411A" w:rsidP="0061769B">
            <w:pPr>
              <w:pStyle w:val="NoSpacing"/>
              <w:rPr>
                <w:rFonts w:ascii="Times New Roman" w:hAnsi="Times New Roman" w:cs="Times New Roman"/>
                <w:sz w:val="20"/>
                <w:szCs w:val="20"/>
              </w:rPr>
            </w:pPr>
            <w:r>
              <w:rPr>
                <w:rFonts w:ascii="Times New Roman" w:hAnsi="Times New Roman" w:cs="Times New Roman"/>
                <w:sz w:val="20"/>
              </w:rPr>
              <w:t>(A22)</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Total amount</w:t>
            </w:r>
          </w:p>
        </w:tc>
        <w:tc>
          <w:tcPr>
            <w:tcW w:w="6053" w:type="dxa"/>
            <w:hideMark/>
          </w:tcPr>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Value calculated as defined by article 75 of the Directive 2009/138/EC.</w:t>
            </w:r>
          </w:p>
          <w:p w:rsidR="00D2411A" w:rsidRPr="00D40E1C" w:rsidRDefault="00D2411A" w:rsidP="0061769B">
            <w:pPr>
              <w:rPr>
                <w:rFonts w:ascii="Times New Roman" w:hAnsi="Times New Roman" w:cs="Times New Roman"/>
                <w:sz w:val="20"/>
                <w:szCs w:val="20"/>
              </w:rPr>
            </w:pPr>
            <w:r w:rsidRPr="0061769B">
              <w:rPr>
                <w:rFonts w:ascii="Times New Roman" w:hAnsi="Times New Roman" w:cs="Times New Roman"/>
                <w:sz w:val="20"/>
                <w:szCs w:val="20"/>
              </w:rPr>
              <w:t>The following shall be considered:</w:t>
            </w:r>
          </w:p>
          <w:p w:rsidR="003E2828" w:rsidRPr="0061769B" w:rsidRDefault="003E2828" w:rsidP="003E2828">
            <w:pPr>
              <w:pStyle w:val="ListParagraph"/>
              <w:numPr>
                <w:ilvl w:val="0"/>
                <w:numId w:val="5"/>
              </w:numPr>
              <w:rPr>
                <w:ins w:id="93" w:author="Author"/>
                <w:rFonts w:ascii="Times New Roman" w:hAnsi="Times New Roman" w:cs="Times New Roman"/>
                <w:sz w:val="20"/>
                <w:szCs w:val="20"/>
              </w:rPr>
            </w:pPr>
            <w:ins w:id="94" w:author="Author">
              <w:r>
                <w:rPr>
                  <w:rFonts w:ascii="Times New Roman" w:hAnsi="Times New Roman" w:cs="Times New Roman"/>
                  <w:sz w:val="20"/>
                  <w:szCs w:val="20"/>
                </w:rPr>
                <w:t>C</w:t>
              </w:r>
              <w:r w:rsidRPr="0061769B">
                <w:rPr>
                  <w:rFonts w:ascii="Times New Roman" w:hAnsi="Times New Roman" w:cs="Times New Roman"/>
                  <w:sz w:val="20"/>
                  <w:szCs w:val="20"/>
                </w:rPr>
                <w:t>orresponds to the multiplication of “</w:t>
              </w:r>
              <w:proofErr w:type="spellStart"/>
              <w:r w:rsidRPr="0061769B">
                <w:rPr>
                  <w:rFonts w:ascii="Times New Roman" w:hAnsi="Times New Roman" w:cs="Times New Roman"/>
                  <w:sz w:val="20"/>
                  <w:szCs w:val="20"/>
                </w:rPr>
                <w:t>Par amount</w:t>
              </w:r>
              <w:proofErr w:type="spellEnd"/>
              <w:r w:rsidRPr="0061769B">
                <w:rPr>
                  <w:rFonts w:ascii="Times New Roman" w:hAnsi="Times New Roman" w:cs="Times New Roman"/>
                  <w:sz w:val="20"/>
                  <w:szCs w:val="20"/>
                </w:rPr>
                <w:t xml:space="preserve">” by “Unit percentage of </w:t>
              </w:r>
              <w:proofErr w:type="spellStart"/>
              <w:r w:rsidRPr="0061769B">
                <w:rPr>
                  <w:rFonts w:ascii="Times New Roman" w:hAnsi="Times New Roman" w:cs="Times New Roman"/>
                  <w:sz w:val="20"/>
                  <w:szCs w:val="20"/>
                </w:rPr>
                <w:t>par amount</w:t>
              </w:r>
              <w:proofErr w:type="spellEnd"/>
              <w:r w:rsidRPr="0061769B">
                <w:rPr>
                  <w:rFonts w:ascii="Times New Roman" w:hAnsi="Times New Roman" w:cs="Times New Roman"/>
                  <w:sz w:val="20"/>
                  <w:szCs w:val="20"/>
                </w:rPr>
                <w:t xml:space="preserve"> Solvency II price” plus “Accrued interest”</w:t>
              </w:r>
              <w:r>
                <w:rPr>
                  <w:rFonts w:ascii="Times New Roman" w:hAnsi="Times New Roman" w:cs="Times New Roman"/>
                  <w:sz w:val="20"/>
                  <w:szCs w:val="20"/>
                </w:rPr>
                <w:t>, for assets where these two items are relevant</w:t>
              </w:r>
              <w:r w:rsidRPr="0061769B">
                <w:rPr>
                  <w:rFonts w:ascii="Times New Roman" w:hAnsi="Times New Roman" w:cs="Times New Roman"/>
                  <w:sz w:val="20"/>
                  <w:szCs w:val="20"/>
                </w:rPr>
                <w:t>;</w:t>
              </w:r>
            </w:ins>
          </w:p>
          <w:p w:rsidR="003E2828" w:rsidRPr="0061769B" w:rsidRDefault="003E2828" w:rsidP="003E2828">
            <w:pPr>
              <w:pStyle w:val="ListParagraph"/>
              <w:numPr>
                <w:ilvl w:val="0"/>
                <w:numId w:val="5"/>
              </w:numPr>
              <w:rPr>
                <w:ins w:id="95" w:author="Author"/>
                <w:rFonts w:ascii="Times New Roman" w:hAnsi="Times New Roman" w:cs="Times New Roman"/>
                <w:sz w:val="20"/>
                <w:szCs w:val="20"/>
              </w:rPr>
            </w:pPr>
            <w:ins w:id="96" w:author="Author">
              <w:r>
                <w:rPr>
                  <w:rFonts w:ascii="Times New Roman" w:hAnsi="Times New Roman" w:cs="Times New Roman"/>
                  <w:sz w:val="20"/>
                  <w:szCs w:val="20"/>
                </w:rPr>
                <w:t>C</w:t>
              </w:r>
              <w:r w:rsidRPr="0061769B">
                <w:rPr>
                  <w:rFonts w:ascii="Times New Roman" w:hAnsi="Times New Roman" w:cs="Times New Roman"/>
                  <w:sz w:val="20"/>
                  <w:szCs w:val="20"/>
                </w:rPr>
                <w:t>orresponds to the multiplication of “Quantity” by “Unit Solvency II price”</w:t>
              </w:r>
              <w:r>
                <w:rPr>
                  <w:rFonts w:ascii="Times New Roman" w:hAnsi="Times New Roman" w:cs="Times New Roman"/>
                  <w:sz w:val="20"/>
                  <w:szCs w:val="20"/>
                </w:rPr>
                <w:t>, for assets where these two items are relevant</w:t>
              </w:r>
              <w:r w:rsidRPr="0061769B">
                <w:rPr>
                  <w:rFonts w:ascii="Times New Roman" w:hAnsi="Times New Roman" w:cs="Times New Roman"/>
                  <w:sz w:val="20"/>
                  <w:szCs w:val="20"/>
                </w:rPr>
                <w:t>;</w:t>
              </w:r>
            </w:ins>
          </w:p>
          <w:p w:rsidR="00D2411A" w:rsidRPr="00D40E1C" w:rsidDel="003E2828" w:rsidRDefault="003E2828" w:rsidP="003E2828">
            <w:pPr>
              <w:pStyle w:val="ListParagraph"/>
              <w:numPr>
                <w:ilvl w:val="0"/>
                <w:numId w:val="5"/>
              </w:numPr>
              <w:rPr>
                <w:del w:id="97" w:author="Author"/>
                <w:rFonts w:ascii="Times New Roman" w:hAnsi="Times New Roman" w:cs="Times New Roman"/>
                <w:sz w:val="20"/>
                <w:szCs w:val="20"/>
              </w:rPr>
            </w:pPr>
            <w:ins w:id="98" w:author="Author">
              <w:r w:rsidRPr="0061769B">
                <w:rPr>
                  <w:rFonts w:ascii="Times New Roman" w:hAnsi="Times New Roman" w:cs="Times New Roman"/>
                  <w:sz w:val="20"/>
                  <w:szCs w:val="20"/>
                </w:rPr>
                <w:t xml:space="preserve">For assets classifiable under </w:t>
              </w:r>
              <w:r>
                <w:rPr>
                  <w:rFonts w:ascii="Times New Roman" w:hAnsi="Times New Roman" w:cs="Times New Roman"/>
                  <w:sz w:val="20"/>
                  <w:szCs w:val="20"/>
                </w:rPr>
                <w:t>asset</w:t>
              </w:r>
              <w:r w:rsidRPr="0061769B">
                <w:rPr>
                  <w:rFonts w:ascii="Times New Roman" w:hAnsi="Times New Roman" w:cs="Times New Roman"/>
                  <w:sz w:val="20"/>
                  <w:szCs w:val="20"/>
                </w:rPr>
                <w:t xml:space="preserve"> categories 7, 8 and 9, this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indicate the Solvency II value of the asset.</w:t>
              </w:r>
            </w:ins>
            <w:del w:id="99" w:author="Author">
              <w:r w:rsidR="00D2411A" w:rsidRPr="00D40E1C" w:rsidDel="003E2828">
                <w:rPr>
                  <w:rFonts w:ascii="Times New Roman" w:hAnsi="Times New Roman" w:cs="Times New Roman"/>
                  <w:sz w:val="20"/>
                  <w:szCs w:val="20"/>
                </w:rPr>
                <w:delText>For assets categories 1, 2, 5 and 6, corresponds to the multiplication of “Par amount” by “Unit percentage of par amount Solvency II price” plus “Accrued interest”;</w:delText>
              </w:r>
            </w:del>
          </w:p>
          <w:p w:rsidR="00D2411A" w:rsidRPr="00D40E1C" w:rsidDel="003E2828" w:rsidRDefault="00D2411A" w:rsidP="0061769B">
            <w:pPr>
              <w:pStyle w:val="ListParagraph"/>
              <w:numPr>
                <w:ilvl w:val="0"/>
                <w:numId w:val="5"/>
              </w:numPr>
              <w:rPr>
                <w:del w:id="100" w:author="Author"/>
                <w:rFonts w:ascii="Times New Roman" w:hAnsi="Times New Roman" w:cs="Times New Roman"/>
                <w:sz w:val="20"/>
                <w:szCs w:val="20"/>
              </w:rPr>
            </w:pPr>
            <w:del w:id="101" w:author="Author">
              <w:r w:rsidRPr="00D40E1C" w:rsidDel="003E2828">
                <w:rPr>
                  <w:rFonts w:ascii="Times New Roman" w:hAnsi="Times New Roman" w:cs="Times New Roman"/>
                  <w:sz w:val="20"/>
                  <w:szCs w:val="20"/>
                </w:rPr>
                <w:delText>For assets categories 3 and 4, corresponds to the multiplication of “Quantity” by “Unit Solvency II price”;</w:delText>
              </w:r>
            </w:del>
          </w:p>
          <w:p w:rsidR="00D2411A" w:rsidRPr="0061769B" w:rsidRDefault="00D2411A" w:rsidP="008C0694">
            <w:pPr>
              <w:pStyle w:val="ListParagraph"/>
              <w:numPr>
                <w:ilvl w:val="0"/>
                <w:numId w:val="5"/>
              </w:numPr>
            </w:pPr>
            <w:del w:id="102" w:author="Author">
              <w:r w:rsidRPr="00D40E1C" w:rsidDel="003E2828">
                <w:rPr>
                  <w:rFonts w:ascii="Times New Roman" w:hAnsi="Times New Roman" w:cs="Times New Roman"/>
                  <w:sz w:val="20"/>
                  <w:szCs w:val="20"/>
                </w:rPr>
                <w:delText>For assets classifiable under CIC categories 7, 8 and 9, this shall indicate the Solvency II value of the asset.</w:delText>
              </w:r>
            </w:del>
          </w:p>
        </w:tc>
      </w:tr>
      <w:tr w:rsidR="00D2411A" w:rsidRPr="00D40E1C" w:rsidTr="0061769B">
        <w:trPr>
          <w:trHeight w:val="690"/>
        </w:trPr>
        <w:tc>
          <w:tcPr>
            <w:tcW w:w="1378" w:type="dxa"/>
            <w:hideMark/>
          </w:tcPr>
          <w:p w:rsidR="00D2411A" w:rsidRDefault="006D34E9" w:rsidP="0061769B">
            <w:pPr>
              <w:pStyle w:val="NoSpacing"/>
              <w:rPr>
                <w:rFonts w:ascii="Times New Roman" w:hAnsi="Times New Roman" w:cs="Times New Roman"/>
                <w:sz w:val="20"/>
              </w:rPr>
            </w:pPr>
            <w:r>
              <w:rPr>
                <w:rFonts w:ascii="Times New Roman" w:hAnsi="Times New Roman" w:cs="Times New Roman"/>
                <w:sz w:val="20"/>
              </w:rPr>
              <w:t>C0130</w:t>
            </w:r>
          </w:p>
          <w:p w:rsidR="00D2411A" w:rsidRPr="0061769B" w:rsidRDefault="00D2411A" w:rsidP="0061769B">
            <w:pPr>
              <w:pStyle w:val="NoSpacing"/>
              <w:rPr>
                <w:rFonts w:ascii="Times New Roman" w:hAnsi="Times New Roman" w:cs="Times New Roman"/>
                <w:sz w:val="20"/>
                <w:szCs w:val="20"/>
              </w:rPr>
            </w:pPr>
            <w:r>
              <w:rPr>
                <w:rFonts w:ascii="Times New Roman" w:hAnsi="Times New Roman" w:cs="Times New Roman"/>
                <w:sz w:val="20"/>
              </w:rPr>
              <w:t>(A25)</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Accrued interest</w:t>
            </w:r>
          </w:p>
        </w:tc>
        <w:tc>
          <w:tcPr>
            <w:tcW w:w="6053"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Quantify the amount of accrued interest after the last coupon date for interest bearing securities. Note that this value is also part of item Total amount.</w:t>
            </w:r>
          </w:p>
        </w:tc>
      </w:tr>
      <w:tr w:rsidR="00D2411A" w:rsidRPr="00D40E1C" w:rsidTr="0061769B">
        <w:trPr>
          <w:trHeight w:val="675"/>
        </w:trPr>
        <w:tc>
          <w:tcPr>
            <w:tcW w:w="1378" w:type="dxa"/>
            <w:hideMark/>
          </w:tcPr>
          <w:p w:rsidR="00D2411A" w:rsidRDefault="006D34E9" w:rsidP="0061769B">
            <w:pPr>
              <w:pStyle w:val="NoSpacing"/>
              <w:rPr>
                <w:rFonts w:ascii="Times New Roman" w:hAnsi="Times New Roman" w:cs="Times New Roman"/>
                <w:sz w:val="20"/>
              </w:rPr>
            </w:pPr>
            <w:r>
              <w:rPr>
                <w:rFonts w:ascii="Times New Roman" w:hAnsi="Times New Roman" w:cs="Times New Roman"/>
                <w:sz w:val="20"/>
              </w:rPr>
              <w:t>C0140</w:t>
            </w:r>
          </w:p>
          <w:p w:rsidR="00D2411A" w:rsidRPr="0061769B" w:rsidRDefault="00D2411A" w:rsidP="0061769B">
            <w:pPr>
              <w:pStyle w:val="NoSpacing"/>
              <w:rPr>
                <w:rFonts w:ascii="Times New Roman" w:hAnsi="Times New Roman" w:cs="Times New Roman"/>
                <w:sz w:val="20"/>
                <w:szCs w:val="20"/>
              </w:rPr>
            </w:pPr>
            <w:r>
              <w:rPr>
                <w:rFonts w:ascii="Times New Roman" w:hAnsi="Times New Roman" w:cs="Times New Roman"/>
                <w:sz w:val="20"/>
              </w:rPr>
              <w:t>(A26)</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61769B">
              <w:rPr>
                <w:rFonts w:ascii="Times New Roman" w:hAnsi="Times New Roman" w:cs="Times New Roman"/>
                <w:sz w:val="20"/>
                <w:szCs w:val="20"/>
              </w:rPr>
              <w:t>Type of asset for which the collateral is held</w:t>
            </w:r>
          </w:p>
        </w:tc>
        <w:tc>
          <w:tcPr>
            <w:tcW w:w="6053" w:type="dxa"/>
            <w:hideMark/>
          </w:tcPr>
          <w:p w:rsidR="00D2411A" w:rsidRPr="0061769B" w:rsidRDefault="00D2411A" w:rsidP="0082238C">
            <w:pPr>
              <w:spacing w:line="276" w:lineRule="auto"/>
              <w:rPr>
                <w:rFonts w:ascii="Times New Roman" w:hAnsi="Times New Roman" w:cs="Times New Roman"/>
                <w:sz w:val="20"/>
                <w:szCs w:val="20"/>
              </w:rPr>
              <w:pPrChange w:id="103" w:author="Author">
                <w:pPr>
                  <w:spacing w:after="200" w:line="276" w:lineRule="auto"/>
                </w:pPr>
              </w:pPrChange>
            </w:pPr>
            <w:r w:rsidRPr="0061769B">
              <w:rPr>
                <w:rFonts w:ascii="Times New Roman" w:hAnsi="Times New Roman" w:cs="Times New Roman"/>
                <w:sz w:val="20"/>
                <w:szCs w:val="20"/>
              </w:rPr>
              <w:t>Identify the type of asset for which the collateral is held.</w:t>
            </w:r>
            <w:r w:rsidRPr="0061769B">
              <w:rPr>
                <w:rFonts w:ascii="Times New Roman" w:hAnsi="Times New Roman" w:cs="Times New Roman"/>
                <w:sz w:val="20"/>
                <w:szCs w:val="20"/>
              </w:rPr>
              <w:br/>
              <w:t>One of the options in the following closed list shall be used:</w:t>
            </w:r>
          </w:p>
          <w:p w:rsidR="00D2411A" w:rsidRPr="0061769B" w:rsidDel="006C2DC7" w:rsidRDefault="00D2411A" w:rsidP="0061769B">
            <w:pPr>
              <w:pStyle w:val="CommentText"/>
              <w:rPr>
                <w:del w:id="104" w:author="Author"/>
                <w:rFonts w:ascii="Times New Roman" w:hAnsi="Times New Roman" w:cs="Times New Roman"/>
              </w:rPr>
            </w:pPr>
            <w:del w:id="105" w:author="Author">
              <w:r w:rsidRPr="00D40E1C" w:rsidDel="006C2DC7">
                <w:rPr>
                  <w:rFonts w:ascii="Times New Roman" w:hAnsi="Times New Roman" w:cs="Times New Roman"/>
                </w:rPr>
                <w:delText xml:space="preserve">1 - </w:delText>
              </w:r>
              <w:r w:rsidRPr="0061769B" w:rsidDel="006C2DC7">
                <w:rPr>
                  <w:rFonts w:ascii="Times New Roman" w:hAnsi="Times New Roman" w:cs="Times New Roman"/>
                </w:rPr>
                <w:delText>Property (other than for own use)</w:delText>
              </w:r>
            </w:del>
          </w:p>
          <w:p w:rsidR="00D2411A" w:rsidRPr="0061769B" w:rsidDel="006C2DC7" w:rsidRDefault="00D2411A" w:rsidP="0061769B">
            <w:pPr>
              <w:pStyle w:val="CommentText"/>
              <w:rPr>
                <w:del w:id="106" w:author="Author"/>
                <w:rFonts w:ascii="Times New Roman" w:hAnsi="Times New Roman" w:cs="Times New Roman"/>
              </w:rPr>
            </w:pPr>
            <w:del w:id="107" w:author="Author">
              <w:r w:rsidRPr="00D40E1C" w:rsidDel="006C2DC7">
                <w:rPr>
                  <w:rFonts w:ascii="Times New Roman" w:hAnsi="Times New Roman" w:cs="Times New Roman"/>
                </w:rPr>
                <w:delText xml:space="preserve">2 - </w:delText>
              </w:r>
              <w:r w:rsidRPr="0061769B" w:rsidDel="006C2DC7">
                <w:rPr>
                  <w:rFonts w:ascii="Times New Roman" w:hAnsi="Times New Roman" w:cs="Times New Roman"/>
                </w:rPr>
                <w:delText>Participations</w:delText>
              </w:r>
            </w:del>
          </w:p>
          <w:p w:rsidR="00D2411A" w:rsidRPr="0061769B" w:rsidDel="006C2DC7" w:rsidRDefault="00D2411A" w:rsidP="0061769B">
            <w:pPr>
              <w:pStyle w:val="CommentText"/>
              <w:rPr>
                <w:del w:id="108" w:author="Author"/>
                <w:rFonts w:ascii="Times New Roman" w:hAnsi="Times New Roman" w:cs="Times New Roman"/>
              </w:rPr>
            </w:pPr>
            <w:del w:id="109" w:author="Author">
              <w:r w:rsidRPr="00D40E1C" w:rsidDel="006C2DC7">
                <w:rPr>
                  <w:rFonts w:ascii="Times New Roman" w:hAnsi="Times New Roman" w:cs="Times New Roman"/>
                </w:rPr>
                <w:delText xml:space="preserve">3 - </w:delText>
              </w:r>
              <w:r w:rsidRPr="0061769B" w:rsidDel="006C2DC7">
                <w:rPr>
                  <w:rFonts w:ascii="Times New Roman" w:hAnsi="Times New Roman" w:cs="Times New Roman"/>
                </w:rPr>
                <w:delText>Equities</w:delText>
              </w:r>
            </w:del>
          </w:p>
          <w:p w:rsidR="00D2411A" w:rsidRPr="0061769B" w:rsidDel="006C2DC7" w:rsidRDefault="00D2411A" w:rsidP="0061769B">
            <w:pPr>
              <w:pStyle w:val="CommentText"/>
              <w:rPr>
                <w:del w:id="110" w:author="Author"/>
                <w:rFonts w:ascii="Times New Roman" w:hAnsi="Times New Roman" w:cs="Times New Roman"/>
              </w:rPr>
            </w:pPr>
            <w:del w:id="111" w:author="Author">
              <w:r w:rsidRPr="00D40E1C" w:rsidDel="006C2DC7">
                <w:rPr>
                  <w:rFonts w:ascii="Times New Roman" w:hAnsi="Times New Roman" w:cs="Times New Roman"/>
                </w:rPr>
                <w:delText xml:space="preserve">4 - </w:delText>
              </w:r>
              <w:r w:rsidRPr="0061769B" w:rsidDel="006C2DC7">
                <w:rPr>
                  <w:rFonts w:ascii="Times New Roman" w:hAnsi="Times New Roman" w:cs="Times New Roman"/>
                </w:rPr>
                <w:delText>Government Bonds</w:delText>
              </w:r>
            </w:del>
          </w:p>
          <w:p w:rsidR="00D2411A" w:rsidRPr="0061769B" w:rsidDel="006C2DC7" w:rsidRDefault="00D2411A" w:rsidP="0061769B">
            <w:pPr>
              <w:pStyle w:val="CommentText"/>
              <w:rPr>
                <w:del w:id="112" w:author="Author"/>
                <w:rFonts w:ascii="Times New Roman" w:hAnsi="Times New Roman" w:cs="Times New Roman"/>
              </w:rPr>
            </w:pPr>
            <w:del w:id="113" w:author="Author">
              <w:r w:rsidRPr="00D40E1C" w:rsidDel="006C2DC7">
                <w:rPr>
                  <w:rFonts w:ascii="Times New Roman" w:hAnsi="Times New Roman" w:cs="Times New Roman"/>
                </w:rPr>
                <w:delText xml:space="preserve">5 - </w:delText>
              </w:r>
              <w:r w:rsidRPr="0061769B" w:rsidDel="006C2DC7">
                <w:rPr>
                  <w:rFonts w:ascii="Times New Roman" w:hAnsi="Times New Roman" w:cs="Times New Roman"/>
                </w:rPr>
                <w:delText>Corporate Bonds</w:delText>
              </w:r>
            </w:del>
          </w:p>
          <w:p w:rsidR="00D2411A" w:rsidRPr="0061769B" w:rsidDel="006C2DC7" w:rsidRDefault="00D2411A" w:rsidP="0061769B">
            <w:pPr>
              <w:pStyle w:val="CommentText"/>
              <w:rPr>
                <w:del w:id="114" w:author="Author"/>
                <w:rFonts w:ascii="Times New Roman" w:hAnsi="Times New Roman" w:cs="Times New Roman"/>
              </w:rPr>
            </w:pPr>
            <w:del w:id="115" w:author="Author">
              <w:r w:rsidRPr="00D40E1C" w:rsidDel="006C2DC7">
                <w:rPr>
                  <w:rFonts w:ascii="Times New Roman" w:hAnsi="Times New Roman" w:cs="Times New Roman"/>
                </w:rPr>
                <w:delText xml:space="preserve">6 - </w:delText>
              </w:r>
              <w:r w:rsidRPr="0061769B" w:rsidDel="006C2DC7">
                <w:rPr>
                  <w:rFonts w:ascii="Times New Roman" w:hAnsi="Times New Roman" w:cs="Times New Roman"/>
                </w:rPr>
                <w:delText>Structured notes</w:delText>
              </w:r>
            </w:del>
          </w:p>
          <w:p w:rsidR="00D2411A" w:rsidRPr="0061769B" w:rsidDel="006C2DC7" w:rsidRDefault="00D2411A" w:rsidP="0061769B">
            <w:pPr>
              <w:pStyle w:val="CommentText"/>
              <w:rPr>
                <w:del w:id="116" w:author="Author"/>
                <w:rFonts w:ascii="Times New Roman" w:hAnsi="Times New Roman" w:cs="Times New Roman"/>
              </w:rPr>
            </w:pPr>
            <w:del w:id="117" w:author="Author">
              <w:r w:rsidRPr="00D40E1C" w:rsidDel="006C2DC7">
                <w:rPr>
                  <w:rFonts w:ascii="Times New Roman" w:hAnsi="Times New Roman" w:cs="Times New Roman"/>
                </w:rPr>
                <w:delText xml:space="preserve">7 - </w:delText>
              </w:r>
              <w:r w:rsidRPr="0061769B" w:rsidDel="006C2DC7">
                <w:rPr>
                  <w:rFonts w:ascii="Times New Roman" w:hAnsi="Times New Roman" w:cs="Times New Roman"/>
                </w:rPr>
                <w:delText>Collateralised securities</w:delText>
              </w:r>
            </w:del>
          </w:p>
          <w:p w:rsidR="00D2411A" w:rsidRPr="0061769B" w:rsidDel="006C2DC7" w:rsidRDefault="00D2411A" w:rsidP="0061769B">
            <w:pPr>
              <w:pStyle w:val="CommentText"/>
              <w:rPr>
                <w:del w:id="118" w:author="Author"/>
                <w:rFonts w:ascii="Times New Roman" w:hAnsi="Times New Roman" w:cs="Times New Roman"/>
              </w:rPr>
            </w:pPr>
            <w:del w:id="119" w:author="Author">
              <w:r w:rsidRPr="00D40E1C" w:rsidDel="006C2DC7">
                <w:rPr>
                  <w:rFonts w:ascii="Times New Roman" w:hAnsi="Times New Roman" w:cs="Times New Roman"/>
                </w:rPr>
                <w:delText xml:space="preserve">8 - </w:delText>
              </w:r>
              <w:r w:rsidRPr="0061769B" w:rsidDel="006C2DC7">
                <w:rPr>
                  <w:rFonts w:ascii="Times New Roman" w:hAnsi="Times New Roman" w:cs="Times New Roman"/>
                </w:rPr>
                <w:delText>Collective investments undertakings</w:delText>
              </w:r>
            </w:del>
          </w:p>
          <w:p w:rsidR="00D2411A" w:rsidRPr="0061769B" w:rsidDel="006C2DC7" w:rsidRDefault="00D2411A" w:rsidP="0061769B">
            <w:pPr>
              <w:pStyle w:val="CommentText"/>
              <w:rPr>
                <w:del w:id="120" w:author="Author"/>
                <w:rFonts w:ascii="Times New Roman" w:hAnsi="Times New Roman" w:cs="Times New Roman"/>
              </w:rPr>
            </w:pPr>
            <w:del w:id="121" w:author="Author">
              <w:r w:rsidRPr="00D40E1C" w:rsidDel="006C2DC7">
                <w:rPr>
                  <w:rFonts w:ascii="Times New Roman" w:hAnsi="Times New Roman" w:cs="Times New Roman"/>
                </w:rPr>
                <w:delText xml:space="preserve">9 - </w:delText>
              </w:r>
              <w:r w:rsidRPr="0061769B" w:rsidDel="006C2DC7">
                <w:rPr>
                  <w:rFonts w:ascii="Times New Roman" w:hAnsi="Times New Roman" w:cs="Times New Roman"/>
                </w:rPr>
                <w:delText>Derivatives</w:delText>
              </w:r>
            </w:del>
          </w:p>
          <w:p w:rsidR="00D2411A" w:rsidRPr="0061769B" w:rsidDel="006C2DC7" w:rsidRDefault="00D2411A" w:rsidP="0061769B">
            <w:pPr>
              <w:pStyle w:val="CommentText"/>
              <w:rPr>
                <w:del w:id="122" w:author="Author"/>
                <w:rFonts w:ascii="Times New Roman" w:hAnsi="Times New Roman" w:cs="Times New Roman"/>
              </w:rPr>
            </w:pPr>
            <w:del w:id="123" w:author="Author">
              <w:r w:rsidRPr="00D40E1C" w:rsidDel="006C2DC7">
                <w:rPr>
                  <w:rFonts w:ascii="Times New Roman" w:hAnsi="Times New Roman" w:cs="Times New Roman"/>
                </w:rPr>
                <w:delText xml:space="preserve">10 - </w:delText>
              </w:r>
              <w:r w:rsidRPr="0061769B" w:rsidDel="006C2DC7">
                <w:rPr>
                  <w:rFonts w:ascii="Times New Roman" w:hAnsi="Times New Roman" w:cs="Times New Roman"/>
                </w:rPr>
                <w:delText>Deposits other than cash equivalents</w:delText>
              </w:r>
            </w:del>
          </w:p>
          <w:p w:rsidR="00D2411A" w:rsidRPr="0061769B" w:rsidDel="006C2DC7" w:rsidRDefault="00D2411A" w:rsidP="0061769B">
            <w:pPr>
              <w:pStyle w:val="CommentText"/>
              <w:rPr>
                <w:del w:id="124" w:author="Author"/>
                <w:rFonts w:ascii="Times New Roman" w:hAnsi="Times New Roman" w:cs="Times New Roman"/>
              </w:rPr>
            </w:pPr>
            <w:del w:id="125" w:author="Author">
              <w:r w:rsidRPr="00D40E1C" w:rsidDel="006C2DC7">
                <w:rPr>
                  <w:rFonts w:ascii="Times New Roman" w:hAnsi="Times New Roman" w:cs="Times New Roman"/>
                </w:rPr>
                <w:delText xml:space="preserve">11 - </w:delText>
              </w:r>
              <w:r w:rsidRPr="0061769B" w:rsidDel="006C2DC7">
                <w:rPr>
                  <w:rFonts w:ascii="Times New Roman" w:hAnsi="Times New Roman" w:cs="Times New Roman"/>
                </w:rPr>
                <w:delText>Other investments</w:delText>
              </w:r>
            </w:del>
          </w:p>
          <w:p w:rsidR="00D2411A" w:rsidRPr="0061769B" w:rsidDel="006C2DC7" w:rsidRDefault="00D2411A" w:rsidP="0061769B">
            <w:pPr>
              <w:pStyle w:val="CommentText"/>
              <w:rPr>
                <w:del w:id="126" w:author="Author"/>
                <w:rFonts w:ascii="Times New Roman" w:hAnsi="Times New Roman" w:cs="Times New Roman"/>
              </w:rPr>
            </w:pPr>
            <w:del w:id="127" w:author="Author">
              <w:r w:rsidRPr="00D40E1C" w:rsidDel="006C2DC7">
                <w:rPr>
                  <w:rFonts w:ascii="Times New Roman" w:hAnsi="Times New Roman" w:cs="Times New Roman"/>
                </w:rPr>
                <w:delText xml:space="preserve">12 - </w:delText>
              </w:r>
              <w:r w:rsidRPr="0061769B" w:rsidDel="006C2DC7">
                <w:rPr>
                  <w:rFonts w:ascii="Times New Roman" w:hAnsi="Times New Roman" w:cs="Times New Roman"/>
                </w:rPr>
                <w:delText>Loans &amp; mortgages</w:delText>
              </w:r>
            </w:del>
          </w:p>
          <w:p w:rsidR="00D2411A" w:rsidRPr="0061769B" w:rsidDel="006C2DC7" w:rsidRDefault="00D2411A" w:rsidP="0061769B">
            <w:pPr>
              <w:pStyle w:val="CommentText"/>
              <w:rPr>
                <w:del w:id="128" w:author="Author"/>
                <w:rFonts w:ascii="Times New Roman" w:hAnsi="Times New Roman" w:cs="Times New Roman"/>
              </w:rPr>
            </w:pPr>
            <w:del w:id="129" w:author="Author">
              <w:r w:rsidRPr="00D40E1C" w:rsidDel="006C2DC7">
                <w:rPr>
                  <w:rFonts w:ascii="Times New Roman" w:hAnsi="Times New Roman" w:cs="Times New Roman"/>
                </w:rPr>
                <w:delText xml:space="preserve">13 - </w:delText>
              </w:r>
              <w:r w:rsidRPr="0061769B" w:rsidDel="006C2DC7">
                <w:rPr>
                  <w:rFonts w:ascii="Times New Roman" w:hAnsi="Times New Roman" w:cs="Times New Roman"/>
                </w:rPr>
                <w:delText>Loans &amp; mortgages to individuals</w:delText>
              </w:r>
            </w:del>
          </w:p>
          <w:p w:rsidR="00D2411A" w:rsidRPr="0061769B" w:rsidDel="006C2DC7" w:rsidRDefault="00D2411A" w:rsidP="0061769B">
            <w:pPr>
              <w:pStyle w:val="CommentText"/>
              <w:rPr>
                <w:del w:id="130" w:author="Author"/>
                <w:rFonts w:ascii="Times New Roman" w:hAnsi="Times New Roman" w:cs="Times New Roman"/>
              </w:rPr>
            </w:pPr>
            <w:del w:id="131" w:author="Author">
              <w:r w:rsidRPr="00D40E1C" w:rsidDel="006C2DC7">
                <w:rPr>
                  <w:rFonts w:ascii="Times New Roman" w:hAnsi="Times New Roman" w:cs="Times New Roman"/>
                </w:rPr>
                <w:delText xml:space="preserve">14 - </w:delText>
              </w:r>
              <w:r w:rsidRPr="0061769B" w:rsidDel="006C2DC7">
                <w:rPr>
                  <w:rFonts w:ascii="Times New Roman" w:hAnsi="Times New Roman" w:cs="Times New Roman"/>
                </w:rPr>
                <w:delText>Other loans &amp; mortgages</w:delText>
              </w:r>
            </w:del>
          </w:p>
          <w:p w:rsidR="00D2411A" w:rsidRPr="0061769B" w:rsidDel="006C2DC7" w:rsidRDefault="00D2411A" w:rsidP="0061769B">
            <w:pPr>
              <w:pStyle w:val="CommentText"/>
              <w:rPr>
                <w:del w:id="132" w:author="Author"/>
                <w:rFonts w:ascii="Times New Roman" w:hAnsi="Times New Roman" w:cs="Times New Roman"/>
              </w:rPr>
            </w:pPr>
            <w:del w:id="133" w:author="Author">
              <w:r w:rsidRPr="00BE10DF" w:rsidDel="006C2DC7">
                <w:rPr>
                  <w:rFonts w:ascii="Times New Roman" w:hAnsi="Times New Roman" w:cs="Times New Roman"/>
                </w:rPr>
                <w:delText xml:space="preserve">15 - </w:delText>
              </w:r>
              <w:r w:rsidRPr="0061769B" w:rsidDel="006C2DC7">
                <w:rPr>
                  <w:rFonts w:ascii="Times New Roman" w:hAnsi="Times New Roman" w:cs="Times New Roman"/>
                </w:rPr>
                <w:delText>Loans on policies</w:delText>
              </w:r>
            </w:del>
          </w:p>
          <w:p w:rsidR="00D2411A" w:rsidRPr="0061769B" w:rsidDel="006C2DC7" w:rsidRDefault="00D2411A" w:rsidP="0061769B">
            <w:pPr>
              <w:pStyle w:val="CommentText"/>
              <w:rPr>
                <w:del w:id="134" w:author="Author"/>
                <w:rFonts w:ascii="Times New Roman" w:hAnsi="Times New Roman" w:cs="Times New Roman"/>
              </w:rPr>
            </w:pPr>
            <w:del w:id="135" w:author="Author">
              <w:r w:rsidRPr="00BE10DF" w:rsidDel="006C2DC7">
                <w:rPr>
                  <w:rFonts w:ascii="Times New Roman" w:hAnsi="Times New Roman" w:cs="Times New Roman"/>
                </w:rPr>
                <w:delText xml:space="preserve">16 - </w:delText>
              </w:r>
              <w:r w:rsidRPr="0061769B" w:rsidDel="006C2DC7">
                <w:rPr>
                  <w:rFonts w:ascii="Times New Roman" w:hAnsi="Times New Roman" w:cs="Times New Roman"/>
                </w:rPr>
                <w:delText>Reinsurance recoverables</w:delText>
              </w:r>
            </w:del>
          </w:p>
          <w:p w:rsidR="00E54330" w:rsidRPr="003F035B" w:rsidRDefault="00D2411A" w:rsidP="0082238C">
            <w:pPr>
              <w:pStyle w:val="CommentText"/>
              <w:rPr>
                <w:ins w:id="136" w:author="Author"/>
                <w:rFonts w:ascii="Times New Roman" w:eastAsia="Times New Roman" w:hAnsi="Times New Roman" w:cs="Times New Roman"/>
                <w:color w:val="000000"/>
                <w:lang w:val="en-US" w:eastAsia="pt-PT"/>
              </w:rPr>
              <w:pPrChange w:id="137" w:author="Author">
                <w:pPr/>
              </w:pPrChange>
            </w:pPr>
            <w:del w:id="138" w:author="Author">
              <w:r w:rsidRPr="00BE10DF" w:rsidDel="006C2DC7">
                <w:rPr>
                  <w:rFonts w:ascii="Times New Roman" w:hAnsi="Times New Roman" w:cs="Times New Roman"/>
                </w:rPr>
                <w:delText xml:space="preserve">99 - </w:delText>
              </w:r>
              <w:r w:rsidRPr="0061769B" w:rsidDel="006C2DC7">
                <w:rPr>
                  <w:rFonts w:ascii="Times New Roman" w:hAnsi="Times New Roman" w:cs="Times New Roman"/>
                </w:rPr>
                <w:delText>Other</w:delText>
              </w:r>
            </w:del>
            <w:ins w:id="139" w:author="Author">
              <w:r w:rsidR="00E54330" w:rsidRPr="003F035B">
                <w:rPr>
                  <w:rFonts w:ascii="Times New Roman" w:eastAsia="Times New Roman" w:hAnsi="Times New Roman" w:cs="Times New Roman"/>
                  <w:color w:val="000000"/>
                  <w:lang w:val="en-US" w:eastAsia="pt-PT"/>
                </w:rPr>
                <w:t>1 - Government bonds</w:t>
              </w:r>
            </w:ins>
          </w:p>
          <w:p w:rsidR="00E54330" w:rsidRPr="003F035B" w:rsidRDefault="00E54330" w:rsidP="00E54330">
            <w:pPr>
              <w:rPr>
                <w:ins w:id="140" w:author="Author"/>
                <w:rFonts w:ascii="Times New Roman" w:eastAsia="Times New Roman" w:hAnsi="Times New Roman" w:cs="Times New Roman"/>
                <w:color w:val="000000"/>
                <w:sz w:val="20"/>
                <w:szCs w:val="20"/>
                <w:lang w:val="en-US" w:eastAsia="pt-PT"/>
              </w:rPr>
            </w:pPr>
            <w:ins w:id="141" w:author="Author">
              <w:r w:rsidRPr="003F035B">
                <w:rPr>
                  <w:rFonts w:ascii="Times New Roman" w:eastAsia="Times New Roman" w:hAnsi="Times New Roman" w:cs="Times New Roman"/>
                  <w:color w:val="000000"/>
                  <w:sz w:val="20"/>
                  <w:szCs w:val="20"/>
                  <w:lang w:val="en-US" w:eastAsia="pt-PT"/>
                </w:rPr>
                <w:t>2 - Corporate bonds</w:t>
              </w:r>
            </w:ins>
          </w:p>
          <w:p w:rsidR="00E54330" w:rsidRPr="003F035B" w:rsidRDefault="00E54330" w:rsidP="00E54330">
            <w:pPr>
              <w:rPr>
                <w:ins w:id="142" w:author="Author"/>
                <w:rFonts w:ascii="Times New Roman" w:eastAsia="Times New Roman" w:hAnsi="Times New Roman" w:cs="Times New Roman"/>
                <w:color w:val="000000"/>
                <w:sz w:val="20"/>
                <w:szCs w:val="20"/>
                <w:lang w:val="en-US" w:eastAsia="pt-PT"/>
              </w:rPr>
            </w:pPr>
            <w:ins w:id="143" w:author="Author">
              <w:r w:rsidRPr="003F035B">
                <w:rPr>
                  <w:rFonts w:ascii="Times New Roman" w:eastAsia="Times New Roman" w:hAnsi="Times New Roman" w:cs="Times New Roman"/>
                  <w:color w:val="000000"/>
                  <w:sz w:val="20"/>
                  <w:szCs w:val="20"/>
                  <w:lang w:val="en-US" w:eastAsia="pt-PT"/>
                </w:rPr>
                <w:t xml:space="preserve">3 - </w:t>
              </w:r>
              <w:r w:rsidR="006C2DC7">
                <w:rPr>
                  <w:rFonts w:ascii="Times New Roman" w:eastAsia="Times New Roman" w:hAnsi="Times New Roman" w:cs="Times New Roman"/>
                  <w:color w:val="000000"/>
                  <w:sz w:val="20"/>
                  <w:szCs w:val="20"/>
                  <w:lang w:val="en-US" w:eastAsia="pt-PT"/>
                </w:rPr>
                <w:t>E</w:t>
              </w:r>
              <w:r w:rsidRPr="003F035B">
                <w:rPr>
                  <w:rFonts w:ascii="Times New Roman" w:eastAsia="Times New Roman" w:hAnsi="Times New Roman" w:cs="Times New Roman"/>
                  <w:color w:val="000000"/>
                  <w:sz w:val="20"/>
                  <w:szCs w:val="20"/>
                  <w:lang w:val="en-US" w:eastAsia="pt-PT"/>
                </w:rPr>
                <w:t>quit</w:t>
              </w:r>
              <w:r w:rsidR="006C2DC7">
                <w:rPr>
                  <w:rFonts w:ascii="Times New Roman" w:eastAsia="Times New Roman" w:hAnsi="Times New Roman" w:cs="Times New Roman"/>
                  <w:color w:val="000000"/>
                  <w:sz w:val="20"/>
                  <w:szCs w:val="20"/>
                  <w:lang w:val="en-US" w:eastAsia="pt-PT"/>
                </w:rPr>
                <w:t>ies</w:t>
              </w:r>
            </w:ins>
          </w:p>
          <w:p w:rsidR="00E54330" w:rsidRPr="003F035B" w:rsidRDefault="00E54330" w:rsidP="00E54330">
            <w:pPr>
              <w:rPr>
                <w:ins w:id="144" w:author="Author"/>
                <w:rFonts w:ascii="Times New Roman" w:eastAsia="Times New Roman" w:hAnsi="Times New Roman" w:cs="Times New Roman"/>
                <w:color w:val="000000"/>
                <w:sz w:val="20"/>
                <w:szCs w:val="20"/>
                <w:lang w:val="en-US" w:eastAsia="pt-PT"/>
              </w:rPr>
            </w:pPr>
            <w:ins w:id="145" w:author="Author">
              <w:r>
                <w:rPr>
                  <w:rFonts w:ascii="Times New Roman" w:eastAsia="Times New Roman" w:hAnsi="Times New Roman" w:cs="Times New Roman"/>
                  <w:color w:val="000000"/>
                  <w:sz w:val="20"/>
                  <w:szCs w:val="20"/>
                  <w:lang w:val="en-US" w:eastAsia="pt-PT"/>
                </w:rPr>
                <w:t>4</w:t>
              </w:r>
              <w:r w:rsidRPr="003F035B">
                <w:rPr>
                  <w:rFonts w:ascii="Times New Roman" w:eastAsia="Times New Roman" w:hAnsi="Times New Roman" w:cs="Times New Roman"/>
                  <w:color w:val="000000"/>
                  <w:sz w:val="20"/>
                  <w:szCs w:val="20"/>
                  <w:lang w:val="en-US" w:eastAsia="pt-PT"/>
                </w:rPr>
                <w:t xml:space="preserve"> - Collective Investment Un</w:t>
              </w:r>
              <w:r>
                <w:rPr>
                  <w:rFonts w:ascii="Times New Roman" w:eastAsia="Times New Roman" w:hAnsi="Times New Roman" w:cs="Times New Roman"/>
                  <w:color w:val="000000"/>
                  <w:sz w:val="20"/>
                  <w:szCs w:val="20"/>
                  <w:lang w:val="en-US" w:eastAsia="pt-PT"/>
                </w:rPr>
                <w:t>dertakings</w:t>
              </w:r>
            </w:ins>
          </w:p>
          <w:p w:rsidR="00E54330" w:rsidRPr="003F035B" w:rsidRDefault="00E54330" w:rsidP="00E54330">
            <w:pPr>
              <w:rPr>
                <w:ins w:id="146" w:author="Author"/>
                <w:rFonts w:ascii="Times New Roman" w:eastAsia="Times New Roman" w:hAnsi="Times New Roman" w:cs="Times New Roman"/>
                <w:color w:val="000000"/>
                <w:sz w:val="20"/>
                <w:szCs w:val="20"/>
                <w:lang w:val="en-US" w:eastAsia="pt-PT"/>
              </w:rPr>
            </w:pPr>
            <w:ins w:id="147" w:author="Author">
              <w:r>
                <w:rPr>
                  <w:rFonts w:ascii="Times New Roman" w:eastAsia="Times New Roman" w:hAnsi="Times New Roman" w:cs="Times New Roman"/>
                  <w:color w:val="000000"/>
                  <w:sz w:val="20"/>
                  <w:szCs w:val="20"/>
                  <w:lang w:val="en-US" w:eastAsia="pt-PT"/>
                </w:rPr>
                <w:t>5</w:t>
              </w:r>
              <w:r w:rsidRPr="003F035B">
                <w:rPr>
                  <w:rFonts w:ascii="Times New Roman" w:eastAsia="Times New Roman" w:hAnsi="Times New Roman" w:cs="Times New Roman"/>
                  <w:color w:val="000000"/>
                  <w:sz w:val="20"/>
                  <w:szCs w:val="20"/>
                  <w:lang w:val="en-US" w:eastAsia="pt-PT"/>
                </w:rPr>
                <w:t xml:space="preserve"> - Structured notes</w:t>
              </w:r>
            </w:ins>
          </w:p>
          <w:p w:rsidR="00E54330" w:rsidRPr="009A50A4" w:rsidRDefault="00E54330" w:rsidP="00E54330">
            <w:pPr>
              <w:rPr>
                <w:ins w:id="148" w:author="Author"/>
                <w:rFonts w:ascii="Times New Roman" w:eastAsia="Times New Roman" w:hAnsi="Times New Roman" w:cs="Times New Roman"/>
                <w:color w:val="000000"/>
                <w:sz w:val="20"/>
                <w:szCs w:val="20"/>
                <w:lang w:val="en-US" w:eastAsia="pt-PT"/>
              </w:rPr>
            </w:pPr>
            <w:ins w:id="149" w:author="Author">
              <w:r>
                <w:rPr>
                  <w:rFonts w:ascii="Times New Roman" w:eastAsia="Times New Roman" w:hAnsi="Times New Roman" w:cs="Times New Roman"/>
                  <w:color w:val="000000"/>
                  <w:sz w:val="20"/>
                  <w:szCs w:val="20"/>
                  <w:lang w:val="en-US" w:eastAsia="pt-PT"/>
                </w:rPr>
                <w:t>6</w:t>
              </w:r>
              <w:r w:rsidRPr="003F035B">
                <w:rPr>
                  <w:rFonts w:ascii="Times New Roman" w:eastAsia="Times New Roman" w:hAnsi="Times New Roman" w:cs="Times New Roman"/>
                  <w:color w:val="000000"/>
                  <w:sz w:val="20"/>
                  <w:szCs w:val="20"/>
                  <w:lang w:val="en-US" w:eastAsia="pt-PT"/>
                </w:rPr>
                <w:t xml:space="preserve"> - </w:t>
              </w:r>
              <w:proofErr w:type="spellStart"/>
              <w:r w:rsidRPr="009A50A4">
                <w:rPr>
                  <w:rFonts w:ascii="Times New Roman" w:eastAsia="Times New Roman" w:hAnsi="Times New Roman" w:cs="Times New Roman"/>
                  <w:color w:val="000000"/>
                  <w:sz w:val="20"/>
                  <w:szCs w:val="20"/>
                  <w:lang w:val="en-US" w:eastAsia="pt-PT"/>
                </w:rPr>
                <w:t>Collateralised</w:t>
              </w:r>
              <w:proofErr w:type="spellEnd"/>
              <w:r w:rsidRPr="009A50A4">
                <w:rPr>
                  <w:rFonts w:ascii="Times New Roman" w:eastAsia="Times New Roman" w:hAnsi="Times New Roman" w:cs="Times New Roman"/>
                  <w:color w:val="000000"/>
                  <w:sz w:val="20"/>
                  <w:szCs w:val="20"/>
                  <w:lang w:val="en-US" w:eastAsia="pt-PT"/>
                </w:rPr>
                <w:t xml:space="preserve"> securities</w:t>
              </w:r>
            </w:ins>
          </w:p>
          <w:p w:rsidR="00E54330" w:rsidRPr="003F035B" w:rsidRDefault="00E54330" w:rsidP="00E54330">
            <w:pPr>
              <w:rPr>
                <w:ins w:id="150" w:author="Author"/>
                <w:rFonts w:ascii="Times New Roman" w:eastAsia="Times New Roman" w:hAnsi="Times New Roman" w:cs="Times New Roman"/>
                <w:color w:val="000000"/>
                <w:sz w:val="20"/>
                <w:szCs w:val="20"/>
                <w:lang w:val="en-US" w:eastAsia="pt-PT"/>
              </w:rPr>
            </w:pPr>
            <w:ins w:id="151" w:author="Author">
              <w:r w:rsidRPr="00FA56B6">
                <w:rPr>
                  <w:rFonts w:ascii="Times New Roman" w:eastAsia="Times New Roman" w:hAnsi="Times New Roman" w:cs="Times New Roman"/>
                  <w:color w:val="000000"/>
                  <w:sz w:val="20"/>
                  <w:szCs w:val="20"/>
                  <w:lang w:val="en-US" w:eastAsia="pt-PT"/>
                </w:rPr>
                <w:t xml:space="preserve">7 - </w:t>
              </w:r>
              <w:r w:rsidRPr="00B55D79">
                <w:rPr>
                  <w:rFonts w:ascii="Times New Roman" w:eastAsia="Times New Roman" w:hAnsi="Times New Roman" w:cs="Times New Roman"/>
                  <w:color w:val="000000"/>
                  <w:sz w:val="20"/>
                  <w:szCs w:val="20"/>
                  <w:lang w:val="en-US" w:eastAsia="pt-PT"/>
                </w:rPr>
                <w:t>Cash and deposits</w:t>
              </w:r>
            </w:ins>
          </w:p>
          <w:p w:rsidR="00E54330" w:rsidRPr="003F035B" w:rsidRDefault="00E54330" w:rsidP="00E54330">
            <w:pPr>
              <w:rPr>
                <w:ins w:id="152" w:author="Author"/>
                <w:rFonts w:ascii="Times New Roman" w:eastAsia="Times New Roman" w:hAnsi="Times New Roman" w:cs="Times New Roman"/>
                <w:color w:val="000000"/>
                <w:sz w:val="20"/>
                <w:szCs w:val="20"/>
                <w:lang w:val="en-US" w:eastAsia="pt-PT"/>
              </w:rPr>
            </w:pPr>
            <w:ins w:id="153" w:author="Author">
              <w:r>
                <w:rPr>
                  <w:rFonts w:ascii="Times New Roman" w:eastAsia="Times New Roman" w:hAnsi="Times New Roman" w:cs="Times New Roman"/>
                  <w:color w:val="000000"/>
                  <w:sz w:val="20"/>
                  <w:szCs w:val="20"/>
                  <w:lang w:val="en-US" w:eastAsia="pt-PT"/>
                </w:rPr>
                <w:t>8</w:t>
              </w:r>
              <w:r w:rsidRPr="003F035B">
                <w:rPr>
                  <w:rFonts w:ascii="Times New Roman" w:eastAsia="Times New Roman" w:hAnsi="Times New Roman" w:cs="Times New Roman"/>
                  <w:color w:val="000000"/>
                  <w:sz w:val="20"/>
                  <w:szCs w:val="20"/>
                  <w:lang w:val="en-US" w:eastAsia="pt-PT"/>
                </w:rPr>
                <w:t xml:space="preserve"> - Mortgages and loans</w:t>
              </w:r>
            </w:ins>
          </w:p>
          <w:p w:rsidR="00E54330" w:rsidRPr="003F035B" w:rsidRDefault="00E54330" w:rsidP="00E54330">
            <w:pPr>
              <w:rPr>
                <w:ins w:id="154" w:author="Author"/>
                <w:rFonts w:ascii="Times New Roman" w:eastAsia="Times New Roman" w:hAnsi="Times New Roman" w:cs="Times New Roman"/>
                <w:color w:val="000000"/>
                <w:sz w:val="20"/>
                <w:szCs w:val="20"/>
                <w:lang w:val="en-US" w:eastAsia="pt-PT"/>
              </w:rPr>
            </w:pPr>
            <w:ins w:id="155" w:author="Author">
              <w:r>
                <w:rPr>
                  <w:rFonts w:ascii="Times New Roman" w:eastAsia="Times New Roman" w:hAnsi="Times New Roman" w:cs="Times New Roman"/>
                  <w:color w:val="000000"/>
                  <w:sz w:val="20"/>
                  <w:szCs w:val="20"/>
                  <w:lang w:val="en-US" w:eastAsia="pt-PT"/>
                </w:rPr>
                <w:t>9</w:t>
              </w:r>
              <w:r w:rsidRPr="003F035B">
                <w:rPr>
                  <w:rFonts w:ascii="Times New Roman" w:eastAsia="Times New Roman" w:hAnsi="Times New Roman" w:cs="Times New Roman"/>
                  <w:color w:val="000000"/>
                  <w:sz w:val="20"/>
                  <w:szCs w:val="20"/>
                  <w:lang w:val="en-US" w:eastAsia="pt-PT"/>
                </w:rPr>
                <w:t xml:space="preserve"> </w:t>
              </w:r>
              <w:r>
                <w:rPr>
                  <w:rFonts w:ascii="Times New Roman" w:eastAsia="Times New Roman" w:hAnsi="Times New Roman" w:cs="Times New Roman"/>
                  <w:color w:val="000000"/>
                  <w:sz w:val="20"/>
                  <w:szCs w:val="20"/>
                  <w:lang w:val="en-US" w:eastAsia="pt-PT"/>
                </w:rPr>
                <w:t>-</w:t>
              </w:r>
              <w:r w:rsidRPr="003F035B">
                <w:rPr>
                  <w:rFonts w:ascii="Times New Roman" w:eastAsia="Times New Roman" w:hAnsi="Times New Roman" w:cs="Times New Roman"/>
                  <w:color w:val="000000"/>
                  <w:sz w:val="20"/>
                  <w:szCs w:val="20"/>
                  <w:lang w:val="en-US" w:eastAsia="pt-PT"/>
                </w:rPr>
                <w:t xml:space="preserve"> Properties</w:t>
              </w:r>
            </w:ins>
          </w:p>
          <w:p w:rsidR="00E54330" w:rsidRPr="003F035B" w:rsidRDefault="00E54330" w:rsidP="00E54330">
            <w:pPr>
              <w:rPr>
                <w:ins w:id="156" w:author="Author"/>
                <w:rFonts w:ascii="Times New Roman" w:eastAsia="Times New Roman" w:hAnsi="Times New Roman" w:cs="Times New Roman"/>
                <w:color w:val="000000"/>
                <w:sz w:val="20"/>
                <w:szCs w:val="20"/>
                <w:lang w:val="en-US" w:eastAsia="pt-PT"/>
              </w:rPr>
            </w:pPr>
            <w:ins w:id="157" w:author="Author">
              <w:r>
                <w:rPr>
                  <w:rFonts w:ascii="Times New Roman" w:eastAsia="Times New Roman" w:hAnsi="Times New Roman" w:cs="Times New Roman"/>
                  <w:color w:val="000000"/>
                  <w:sz w:val="20"/>
                  <w:szCs w:val="20"/>
                  <w:lang w:val="en-US" w:eastAsia="pt-PT"/>
                </w:rPr>
                <w:t>0</w:t>
              </w:r>
              <w:r w:rsidRPr="003F035B">
                <w:rPr>
                  <w:rFonts w:ascii="Times New Roman" w:eastAsia="Times New Roman" w:hAnsi="Times New Roman" w:cs="Times New Roman"/>
                  <w:color w:val="000000"/>
                  <w:sz w:val="20"/>
                  <w:szCs w:val="20"/>
                  <w:lang w:val="en-US" w:eastAsia="pt-PT"/>
                </w:rPr>
                <w:t xml:space="preserve"> - Other investments</w:t>
              </w:r>
              <w:r>
                <w:rPr>
                  <w:rFonts w:ascii="Times New Roman" w:eastAsia="Times New Roman" w:hAnsi="Times New Roman" w:cs="Times New Roman"/>
                  <w:color w:val="000000"/>
                  <w:sz w:val="20"/>
                  <w:szCs w:val="20"/>
                  <w:lang w:val="en-US" w:eastAsia="pt-PT"/>
                </w:rPr>
                <w:t xml:space="preserve"> (</w:t>
              </w:r>
              <w:r w:rsidRPr="00A369C9">
                <w:rPr>
                  <w:rFonts w:ascii="Times New Roman" w:eastAsia="Times New Roman" w:hAnsi="Times New Roman" w:cs="Times New Roman"/>
                  <w:color w:val="000000"/>
                  <w:sz w:val="20"/>
                  <w:szCs w:val="20"/>
                  <w:lang w:val="en-US" w:eastAsia="pt-PT"/>
                </w:rPr>
                <w:t>including receivables</w:t>
              </w:r>
              <w:r>
                <w:rPr>
                  <w:rFonts w:ascii="Times New Roman" w:eastAsia="Times New Roman" w:hAnsi="Times New Roman" w:cs="Times New Roman"/>
                  <w:color w:val="000000"/>
                  <w:sz w:val="20"/>
                  <w:szCs w:val="20"/>
                  <w:lang w:val="en-US" w:eastAsia="pt-PT"/>
                </w:rPr>
                <w:t>)</w:t>
              </w:r>
            </w:ins>
          </w:p>
          <w:p w:rsidR="00E54330" w:rsidRPr="003F035B" w:rsidRDefault="00FD1C3D" w:rsidP="00E54330">
            <w:pPr>
              <w:rPr>
                <w:ins w:id="158" w:author="Author"/>
                <w:rFonts w:ascii="Times New Roman" w:eastAsia="Times New Roman" w:hAnsi="Times New Roman" w:cs="Times New Roman"/>
                <w:color w:val="000000"/>
                <w:sz w:val="20"/>
                <w:szCs w:val="20"/>
                <w:lang w:val="en-US" w:eastAsia="pt-PT"/>
              </w:rPr>
            </w:pPr>
            <w:ins w:id="159" w:author="Author">
              <w:r>
                <w:rPr>
                  <w:rFonts w:ascii="Times New Roman" w:eastAsia="Times New Roman" w:hAnsi="Times New Roman" w:cs="Times New Roman"/>
                  <w:color w:val="000000"/>
                  <w:sz w:val="20"/>
                  <w:szCs w:val="20"/>
                  <w:lang w:val="en-US" w:eastAsia="pt-PT"/>
                </w:rPr>
                <w:t>X</w:t>
              </w:r>
              <w:r w:rsidR="009A50A4">
                <w:rPr>
                  <w:rFonts w:ascii="Times New Roman" w:eastAsia="Times New Roman" w:hAnsi="Times New Roman" w:cs="Times New Roman"/>
                  <w:color w:val="000000"/>
                  <w:sz w:val="20"/>
                  <w:szCs w:val="20"/>
                  <w:lang w:val="en-US" w:eastAsia="pt-PT"/>
                </w:rPr>
                <w:t xml:space="preserve"> - Derivatives</w:t>
              </w:r>
            </w:ins>
          </w:p>
          <w:p w:rsidR="00E54330" w:rsidRPr="0061769B" w:rsidRDefault="00E54330" w:rsidP="008C0694">
            <w:pPr>
              <w:pStyle w:val="CommentText"/>
              <w:rPr>
                <w:rFonts w:ascii="Times New Roman" w:hAnsi="Times New Roman" w:cs="Times New Roman"/>
              </w:rPr>
            </w:pPr>
          </w:p>
        </w:tc>
      </w:tr>
    </w:tbl>
    <w:p w:rsidR="00D2411A" w:rsidRPr="0061769B" w:rsidRDefault="00D2411A" w:rsidP="008C0694">
      <w:pPr>
        <w:spacing w:before="120" w:after="120"/>
        <w:rPr>
          <w:rFonts w:ascii="Times New Roman" w:hAnsi="Times New Roman" w:cs="Times New Roman"/>
          <w:b/>
          <w:sz w:val="20"/>
          <w:szCs w:val="20"/>
        </w:rPr>
      </w:pPr>
      <w:r w:rsidRPr="0061769B">
        <w:rPr>
          <w:rFonts w:ascii="Times New Roman" w:hAnsi="Times New Roman" w:cs="Times New Roman"/>
          <w:b/>
          <w:sz w:val="20"/>
          <w:szCs w:val="20"/>
        </w:rPr>
        <w:t>Information</w:t>
      </w:r>
      <w:r>
        <w:rPr>
          <w:rFonts w:ascii="Times New Roman" w:hAnsi="Times New Roman" w:cs="Times New Roman"/>
          <w:b/>
          <w:sz w:val="20"/>
          <w:szCs w:val="20"/>
        </w:rPr>
        <w:t xml:space="preserve"> </w:t>
      </w:r>
      <w:r w:rsidRPr="0061769B">
        <w:rPr>
          <w:rFonts w:ascii="Times New Roman" w:hAnsi="Times New Roman" w:cs="Times New Roman"/>
          <w:b/>
          <w:sz w:val="20"/>
          <w:szCs w:val="20"/>
        </w:rPr>
        <w:t>on assets</w:t>
      </w:r>
    </w:p>
    <w:tbl>
      <w:tblPr>
        <w:tblStyle w:val="TableGrid"/>
        <w:tblW w:w="9322" w:type="dxa"/>
        <w:tblLook w:val="04A0" w:firstRow="1" w:lastRow="0" w:firstColumn="1" w:lastColumn="0" w:noHBand="0" w:noVBand="1"/>
      </w:tblPr>
      <w:tblGrid>
        <w:gridCol w:w="1378"/>
        <w:gridCol w:w="1891"/>
        <w:gridCol w:w="6053"/>
        <w:tblGridChange w:id="160">
          <w:tblGrid>
            <w:gridCol w:w="1378"/>
            <w:gridCol w:w="1891"/>
            <w:gridCol w:w="6053"/>
          </w:tblGrid>
        </w:tblGridChange>
      </w:tblGrid>
      <w:tr w:rsidR="00D2411A" w:rsidRPr="00D40E1C" w:rsidTr="0061769B">
        <w:trPr>
          <w:trHeight w:val="300"/>
        </w:trPr>
        <w:tc>
          <w:tcPr>
            <w:tcW w:w="1378" w:type="dxa"/>
            <w:noWrap/>
            <w:hideMark/>
          </w:tcPr>
          <w:p w:rsidR="00D2411A" w:rsidRPr="0061769B" w:rsidRDefault="00D2411A" w:rsidP="0061769B">
            <w:pPr>
              <w:spacing w:after="200" w:line="276" w:lineRule="auto"/>
              <w:jc w:val="center"/>
              <w:rPr>
                <w:rFonts w:ascii="Times New Roman" w:hAnsi="Times New Roman" w:cs="Times New Roman"/>
                <w:sz w:val="20"/>
                <w:szCs w:val="20"/>
              </w:rPr>
            </w:pPr>
          </w:p>
        </w:tc>
        <w:tc>
          <w:tcPr>
            <w:tcW w:w="1891" w:type="dxa"/>
            <w:hideMark/>
          </w:tcPr>
          <w:p w:rsidR="00D2411A" w:rsidRPr="0061769B" w:rsidRDefault="00D2411A" w:rsidP="0061769B">
            <w:pPr>
              <w:spacing w:after="200" w:line="276" w:lineRule="auto"/>
              <w:jc w:val="center"/>
              <w:rPr>
                <w:rFonts w:ascii="Times New Roman" w:hAnsi="Times New Roman" w:cs="Times New Roman"/>
                <w:b/>
                <w:bCs/>
                <w:sz w:val="20"/>
                <w:szCs w:val="20"/>
              </w:rPr>
            </w:pPr>
            <w:r w:rsidRPr="0061769B">
              <w:rPr>
                <w:rFonts w:ascii="Times New Roman" w:hAnsi="Times New Roman" w:cs="Times New Roman"/>
                <w:b/>
                <w:bCs/>
                <w:sz w:val="20"/>
                <w:szCs w:val="20"/>
              </w:rPr>
              <w:t>ITEM</w:t>
            </w:r>
          </w:p>
        </w:tc>
        <w:tc>
          <w:tcPr>
            <w:tcW w:w="6053" w:type="dxa"/>
            <w:hideMark/>
          </w:tcPr>
          <w:p w:rsidR="00D2411A" w:rsidRPr="0061769B" w:rsidRDefault="00D2411A" w:rsidP="0061769B">
            <w:pPr>
              <w:spacing w:after="200" w:line="276" w:lineRule="auto"/>
              <w:jc w:val="center"/>
              <w:rPr>
                <w:rFonts w:ascii="Times New Roman" w:hAnsi="Times New Roman" w:cs="Times New Roman"/>
                <w:b/>
                <w:bCs/>
                <w:sz w:val="20"/>
                <w:szCs w:val="20"/>
              </w:rPr>
            </w:pPr>
            <w:r w:rsidRPr="0061769B">
              <w:rPr>
                <w:rFonts w:ascii="Times New Roman" w:hAnsi="Times New Roman" w:cs="Times New Roman"/>
                <w:b/>
                <w:bCs/>
                <w:sz w:val="20"/>
                <w:szCs w:val="20"/>
              </w:rPr>
              <w:t>INSTRUCTIONS</w:t>
            </w:r>
          </w:p>
        </w:tc>
      </w:tr>
      <w:tr w:rsidR="00D2411A" w:rsidRPr="00D40E1C" w:rsidTr="0061769B">
        <w:trPr>
          <w:trHeight w:val="1530"/>
        </w:trPr>
        <w:tc>
          <w:tcPr>
            <w:tcW w:w="1378" w:type="dxa"/>
            <w:hideMark/>
          </w:tcPr>
          <w:p w:rsidR="00D2411A" w:rsidRPr="0061769B" w:rsidRDefault="00D2411A" w:rsidP="0061769B">
            <w:pPr>
              <w:pStyle w:val="NoSpacing"/>
              <w:rPr>
                <w:rFonts w:ascii="Times New Roman" w:hAnsi="Times New Roman" w:cs="Times New Roman"/>
                <w:sz w:val="20"/>
              </w:rPr>
            </w:pPr>
            <w:r w:rsidRPr="0061769B">
              <w:rPr>
                <w:rFonts w:ascii="Times New Roman" w:hAnsi="Times New Roman" w:cs="Times New Roman"/>
                <w:sz w:val="20"/>
              </w:rPr>
              <w:t>C0040</w:t>
            </w:r>
          </w:p>
          <w:p w:rsidR="00D2411A" w:rsidRPr="00532EA6" w:rsidRDefault="00D2411A" w:rsidP="0061769B">
            <w:pPr>
              <w:pStyle w:val="NoSpacing"/>
            </w:pPr>
            <w:r w:rsidRPr="0061769B">
              <w:rPr>
                <w:rFonts w:ascii="Times New Roman" w:hAnsi="Times New Roman" w:cs="Times New Roman"/>
                <w:sz w:val="20"/>
              </w:rPr>
              <w:t>(A2)</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Asset </w:t>
            </w:r>
            <w:r w:rsidRPr="0061769B">
              <w:rPr>
                <w:rFonts w:ascii="Times New Roman" w:hAnsi="Times New Roman" w:cs="Times New Roman"/>
                <w:sz w:val="20"/>
                <w:szCs w:val="20"/>
              </w:rPr>
              <w:t>ID Code</w:t>
            </w:r>
          </w:p>
        </w:tc>
        <w:tc>
          <w:tcPr>
            <w:tcW w:w="6053" w:type="dxa"/>
            <w:hideMark/>
          </w:tcPr>
          <w:p w:rsidR="00D2411A" w:rsidRDefault="00D2411A" w:rsidP="0061769B">
            <w:pPr>
              <w:spacing w:after="200" w:line="276" w:lineRule="auto"/>
              <w:rPr>
                <w:ins w:id="161" w:author="Author"/>
                <w:rFonts w:ascii="Times New Roman" w:hAnsi="Times New Roman" w:cs="Times New Roman"/>
                <w:sz w:val="20"/>
                <w:szCs w:val="20"/>
              </w:rPr>
            </w:pPr>
            <w:r w:rsidRPr="00D40E1C">
              <w:rPr>
                <w:rFonts w:ascii="Times New Roman" w:hAnsi="Times New Roman" w:cs="Times New Roman"/>
                <w:sz w:val="20"/>
                <w:szCs w:val="20"/>
              </w:rPr>
              <w:t xml:space="preserve">Asset ID code </w:t>
            </w:r>
            <w:r w:rsidRPr="0061769B">
              <w:rPr>
                <w:rFonts w:ascii="Times New Roman" w:hAnsi="Times New Roman" w:cs="Times New Roman"/>
                <w:sz w:val="20"/>
                <w:szCs w:val="20"/>
              </w:rPr>
              <w:t>using the following priority</w:t>
            </w:r>
            <w:r w:rsidRPr="00D40E1C">
              <w:rPr>
                <w:rFonts w:ascii="Times New Roman" w:hAnsi="Times New Roman" w:cs="Times New Roman"/>
                <w:sz w:val="20"/>
                <w:szCs w:val="20"/>
              </w:rPr>
              <w:t xml:space="preserve">: </w:t>
            </w:r>
            <w:r w:rsidRPr="00D40E1C">
              <w:rPr>
                <w:rFonts w:ascii="Times New Roman" w:hAnsi="Times New Roman" w:cs="Times New Roman"/>
                <w:sz w:val="20"/>
                <w:szCs w:val="20"/>
              </w:rPr>
              <w:br/>
            </w:r>
            <w:r w:rsidRPr="0061769B">
              <w:rPr>
                <w:rFonts w:ascii="Times New Roman" w:hAnsi="Times New Roman" w:cs="Times New Roman"/>
                <w:sz w:val="20"/>
                <w:szCs w:val="20"/>
              </w:rPr>
              <w:t xml:space="preserve">  - ISO 6166 code of ISIN when available</w:t>
            </w:r>
            <w:r w:rsidRPr="0061769B">
              <w:rPr>
                <w:rFonts w:ascii="Times New Roman" w:hAnsi="Times New Roman" w:cs="Times New Roman"/>
                <w:sz w:val="20"/>
                <w:szCs w:val="20"/>
              </w:rPr>
              <w:br/>
              <w:t xml:space="preserve">  - Other </w:t>
            </w:r>
            <w:del w:id="162" w:author="Author">
              <w:r w:rsidRPr="0061769B" w:rsidDel="00474666">
                <w:rPr>
                  <w:rFonts w:ascii="Times New Roman" w:hAnsi="Times New Roman" w:cs="Times New Roman"/>
                  <w:sz w:val="20"/>
                  <w:szCs w:val="20"/>
                </w:rPr>
                <w:delText xml:space="preserve">recognized </w:delText>
              </w:r>
            </w:del>
            <w:ins w:id="163" w:author="Author">
              <w:r w:rsidR="00474666" w:rsidRPr="0061769B">
                <w:rPr>
                  <w:rFonts w:ascii="Times New Roman" w:hAnsi="Times New Roman" w:cs="Times New Roman"/>
                  <w:sz w:val="20"/>
                  <w:szCs w:val="20"/>
                </w:rPr>
                <w:t>recogni</w:t>
              </w:r>
              <w:r w:rsidR="00474666">
                <w:rPr>
                  <w:rFonts w:ascii="Times New Roman" w:hAnsi="Times New Roman" w:cs="Times New Roman"/>
                  <w:sz w:val="20"/>
                  <w:szCs w:val="20"/>
                </w:rPr>
                <w:t>s</w:t>
              </w:r>
              <w:r w:rsidR="00474666" w:rsidRPr="0061769B">
                <w:rPr>
                  <w:rFonts w:ascii="Times New Roman" w:hAnsi="Times New Roman" w:cs="Times New Roman"/>
                  <w:sz w:val="20"/>
                  <w:szCs w:val="20"/>
                </w:rPr>
                <w:t xml:space="preserve">ed </w:t>
              </w:r>
            </w:ins>
            <w:r w:rsidRPr="0061769B">
              <w:rPr>
                <w:rFonts w:ascii="Times New Roman" w:hAnsi="Times New Roman" w:cs="Times New Roman"/>
                <w:sz w:val="20"/>
                <w:szCs w:val="20"/>
              </w:rPr>
              <w:t>codes (e.g.: CUSIP, Bloomberg Ticker, Reuters RIC)</w:t>
            </w:r>
            <w:r w:rsidRPr="0061769B">
              <w:rPr>
                <w:rFonts w:ascii="Times New Roman" w:hAnsi="Times New Roman" w:cs="Times New Roman"/>
                <w:sz w:val="20"/>
                <w:szCs w:val="20"/>
              </w:rPr>
              <w:br/>
              <w:t xml:space="preserve">  - Code attributed by the undertaking, when the options above are not available, and must be consistent over time</w:t>
            </w:r>
          </w:p>
          <w:p w:rsidR="003E2828" w:rsidRPr="0061769B" w:rsidRDefault="003E2828" w:rsidP="0061769B">
            <w:pPr>
              <w:spacing w:after="200" w:line="276" w:lineRule="auto"/>
              <w:rPr>
                <w:rFonts w:ascii="Times New Roman" w:hAnsi="Times New Roman" w:cs="Times New Roman"/>
                <w:sz w:val="20"/>
                <w:szCs w:val="20"/>
              </w:rPr>
            </w:pPr>
            <w:ins w:id="164" w:author="Author">
              <w:r>
                <w:rPr>
                  <w:rFonts w:ascii="Times New Roman" w:hAnsi="Times New Roman" w:cs="Times New Roman"/>
                  <w:sz w:val="20"/>
                  <w:szCs w:val="20"/>
                </w:rPr>
                <w:t xml:space="preserve">When the same Asset ID Code needs to be reported for one asset that is issued in 2 or more different currencies, </w:t>
              </w:r>
              <w:r w:rsidRPr="001616FE">
                <w:rPr>
                  <w:rFonts w:ascii="Times New Roman" w:hAnsi="Times New Roman" w:cs="Times New Roman"/>
                  <w:sz w:val="20"/>
                  <w:szCs w:val="20"/>
                </w:rPr>
                <w:t xml:space="preserve">it is necessary to specify  </w:t>
              </w:r>
              <w:r>
                <w:rPr>
                  <w:rFonts w:ascii="Times New Roman" w:hAnsi="Times New Roman" w:cs="Times New Roman"/>
                  <w:sz w:val="20"/>
                  <w:szCs w:val="20"/>
                </w:rPr>
                <w:t xml:space="preserve">the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as in the following example:</w:t>
              </w:r>
              <w:r w:rsidRPr="001616FE">
                <w:rPr>
                  <w:rFonts w:ascii="Times New Roman" w:hAnsi="Times New Roman" w:cs="Times New Roman"/>
                  <w:sz w:val="20"/>
                  <w:szCs w:val="20"/>
                </w:rPr>
                <w:t xml:space="preserve"> </w:t>
              </w:r>
              <w:r>
                <w:rPr>
                  <w:rFonts w:ascii="Times New Roman" w:hAnsi="Times New Roman" w:cs="Times New Roman"/>
                  <w:sz w:val="20"/>
                  <w:szCs w:val="20"/>
                </w:rPr>
                <w:t>“</w:t>
              </w:r>
              <w:proofErr w:type="spellStart"/>
              <w:r w:rsidRPr="001616FE">
                <w:rPr>
                  <w:rFonts w:ascii="Times New Roman" w:hAnsi="Times New Roman" w:cs="Times New Roman"/>
                  <w:sz w:val="20"/>
                  <w:szCs w:val="20"/>
                </w:rPr>
                <w:t>code+EUR</w:t>
              </w:r>
              <w:proofErr w:type="spellEnd"/>
              <w:r>
                <w:rPr>
                  <w:rFonts w:ascii="Times New Roman" w:hAnsi="Times New Roman" w:cs="Times New Roman"/>
                  <w:sz w:val="20"/>
                  <w:szCs w:val="20"/>
                </w:rPr>
                <w:t>”</w:t>
              </w:r>
            </w:ins>
          </w:p>
        </w:tc>
      </w:tr>
      <w:tr w:rsidR="00D2411A" w:rsidRPr="00D40E1C" w:rsidTr="0061769B">
        <w:trPr>
          <w:trHeight w:val="1500"/>
        </w:trPr>
        <w:tc>
          <w:tcPr>
            <w:tcW w:w="1378" w:type="dxa"/>
            <w:hideMark/>
          </w:tcPr>
          <w:p w:rsidR="00D2411A" w:rsidRPr="00532EA6" w:rsidRDefault="00D2411A" w:rsidP="0061769B">
            <w:pPr>
              <w:pStyle w:val="NoSpacing"/>
              <w:rPr>
                <w:rFonts w:ascii="Times New Roman" w:hAnsi="Times New Roman" w:cs="Times New Roman"/>
                <w:sz w:val="20"/>
              </w:rPr>
            </w:pPr>
            <w:r w:rsidRPr="0061769B">
              <w:rPr>
                <w:rFonts w:ascii="Times New Roman" w:hAnsi="Times New Roman" w:cs="Times New Roman"/>
                <w:sz w:val="20"/>
              </w:rPr>
              <w:t>C0050</w:t>
            </w:r>
          </w:p>
          <w:p w:rsidR="00D2411A" w:rsidRPr="0061769B" w:rsidRDefault="00D2411A" w:rsidP="0061769B">
            <w:pPr>
              <w:pStyle w:val="NoSpacing"/>
              <w:rPr>
                <w:rFonts w:ascii="Times New Roman" w:hAnsi="Times New Roman" w:cs="Times New Roman"/>
                <w:sz w:val="20"/>
                <w:szCs w:val="20"/>
              </w:rPr>
            </w:pPr>
            <w:r w:rsidRPr="00532EA6">
              <w:rPr>
                <w:rFonts w:ascii="Times New Roman" w:hAnsi="Times New Roman" w:cs="Times New Roman"/>
                <w:sz w:val="20"/>
              </w:rPr>
              <w:t>(A3)</w:t>
            </w:r>
          </w:p>
        </w:tc>
        <w:tc>
          <w:tcPr>
            <w:tcW w:w="1891" w:type="dxa"/>
            <w:hideMark/>
          </w:tcPr>
          <w:p w:rsidR="00D2411A" w:rsidRPr="0061769B" w:rsidRDefault="00D2411A" w:rsidP="0061769B">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Asset </w:t>
            </w:r>
            <w:r w:rsidRPr="0061769B">
              <w:rPr>
                <w:rFonts w:ascii="Times New Roman" w:hAnsi="Times New Roman" w:cs="Times New Roman"/>
                <w:sz w:val="20"/>
                <w:szCs w:val="20"/>
              </w:rPr>
              <w:t>ID Code Type</w:t>
            </w:r>
          </w:p>
        </w:tc>
        <w:tc>
          <w:tcPr>
            <w:tcW w:w="6053" w:type="dxa"/>
            <w:hideMark/>
          </w:tcPr>
          <w:p w:rsidR="00D2411A" w:rsidRPr="00D40E1C" w:rsidRDefault="00D2411A" w:rsidP="008C0694">
            <w:pPr>
              <w:spacing w:line="276" w:lineRule="auto"/>
              <w:rPr>
                <w:rFonts w:ascii="Times New Roman" w:hAnsi="Times New Roman" w:cs="Times New Roman"/>
                <w:sz w:val="20"/>
                <w:szCs w:val="20"/>
              </w:rPr>
            </w:pPr>
            <w:r w:rsidRPr="00D40E1C">
              <w:rPr>
                <w:rFonts w:ascii="Times New Roman" w:hAnsi="Times New Roman" w:cs="Times New Roman"/>
                <w:sz w:val="20"/>
                <w:szCs w:val="20"/>
              </w:rPr>
              <w:t>Type of ID Code used for the “Asset ID Code” item. One of the options in the following closed list shall be used:</w:t>
            </w:r>
          </w:p>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1 - ISO/6166 for ISIN</w:t>
            </w:r>
          </w:p>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 xml:space="preserve">2 </w:t>
            </w:r>
            <w:r>
              <w:rPr>
                <w:rFonts w:ascii="Times New Roman" w:hAnsi="Times New Roman" w:cs="Times New Roman"/>
                <w:sz w:val="20"/>
                <w:szCs w:val="20"/>
              </w:rPr>
              <w:t>-</w:t>
            </w:r>
            <w:r w:rsidRPr="00D40E1C">
              <w:rPr>
                <w:rFonts w:ascii="Times New Roman" w:hAnsi="Times New Roman" w:cs="Times New Roman"/>
                <w:sz w:val="20"/>
                <w:szCs w:val="20"/>
              </w:rPr>
              <w:t xml:space="preserve"> CUSIP (The Committee on Uniform Securities Identification Procedures number assigned by the CUSIP Service Bureau for U.S. and Canadian companies)</w:t>
            </w:r>
          </w:p>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 xml:space="preserve">3 </w:t>
            </w:r>
            <w:r>
              <w:rPr>
                <w:rFonts w:ascii="Times New Roman" w:hAnsi="Times New Roman" w:cs="Times New Roman"/>
                <w:sz w:val="20"/>
                <w:szCs w:val="20"/>
              </w:rPr>
              <w:t>-</w:t>
            </w:r>
            <w:r w:rsidRPr="00D40E1C">
              <w:rPr>
                <w:rFonts w:ascii="Times New Roman" w:hAnsi="Times New Roman" w:cs="Times New Roman"/>
                <w:sz w:val="20"/>
                <w:szCs w:val="20"/>
              </w:rPr>
              <w:t xml:space="preserve"> SEDOL (Stock Exchange Daily Official List for the London Stock Exchange)</w:t>
            </w:r>
          </w:p>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 xml:space="preserve">4 </w:t>
            </w:r>
            <w:del w:id="165" w:author="Author">
              <w:r w:rsidDel="00877112">
                <w:rPr>
                  <w:rFonts w:ascii="Times New Roman" w:hAnsi="Times New Roman" w:cs="Times New Roman"/>
                  <w:sz w:val="20"/>
                  <w:szCs w:val="20"/>
                </w:rPr>
                <w:delText>-</w:delText>
              </w:r>
            </w:del>
            <w:ins w:id="166" w:author="Author">
              <w:r w:rsidR="00877112">
                <w:rPr>
                  <w:rFonts w:ascii="Times New Roman" w:hAnsi="Times New Roman" w:cs="Times New Roman"/>
                  <w:sz w:val="20"/>
                  <w:szCs w:val="20"/>
                </w:rPr>
                <w:t>–</w:t>
              </w:r>
            </w:ins>
            <w:r w:rsidRPr="00D40E1C">
              <w:rPr>
                <w:rFonts w:ascii="Times New Roman" w:hAnsi="Times New Roman" w:cs="Times New Roman"/>
                <w:sz w:val="20"/>
                <w:szCs w:val="20"/>
              </w:rPr>
              <w:t xml:space="preserve"> </w:t>
            </w:r>
            <w:ins w:id="167" w:author="Author">
              <w:r w:rsidR="00877112">
                <w:rPr>
                  <w:rFonts w:ascii="Times New Roman" w:hAnsi="Times New Roman" w:cs="Times New Roman"/>
                  <w:sz w:val="20"/>
                  <w:szCs w:val="20"/>
                </w:rPr>
                <w:t>WKN (</w:t>
              </w:r>
            </w:ins>
            <w:proofErr w:type="spellStart"/>
            <w:del w:id="168" w:author="Author">
              <w:r w:rsidRPr="00D40E1C" w:rsidDel="00474666">
                <w:rPr>
                  <w:rFonts w:ascii="Times New Roman" w:hAnsi="Times New Roman" w:cs="Times New Roman"/>
                  <w:sz w:val="20"/>
                  <w:szCs w:val="20"/>
                </w:rPr>
                <w:delText>W</w:delText>
              </w:r>
              <w:r w:rsidRPr="00D40E1C" w:rsidDel="00B52B98">
                <w:rPr>
                  <w:rFonts w:ascii="Times New Roman" w:hAnsi="Times New Roman" w:cs="Times New Roman"/>
                  <w:sz w:val="20"/>
                  <w:szCs w:val="20"/>
                </w:rPr>
                <w:delText>RT</w:delText>
              </w:r>
              <w:r w:rsidRPr="00D40E1C" w:rsidDel="00474666">
                <w:rPr>
                  <w:rFonts w:ascii="Times New Roman" w:hAnsi="Times New Roman" w:cs="Times New Roman"/>
                  <w:sz w:val="20"/>
                  <w:szCs w:val="20"/>
                </w:rPr>
                <w:delText xml:space="preserve"> (</w:delText>
              </w:r>
            </w:del>
            <w:r w:rsidRPr="00D40E1C">
              <w:rPr>
                <w:rFonts w:ascii="Times New Roman" w:hAnsi="Times New Roman" w:cs="Times New Roman"/>
                <w:sz w:val="20"/>
                <w:szCs w:val="20"/>
              </w:rPr>
              <w:t>Wertpapier</w:t>
            </w:r>
            <w:proofErr w:type="spellEnd"/>
            <w:r w:rsidRPr="00D40E1C">
              <w:rPr>
                <w:rFonts w:ascii="Times New Roman" w:hAnsi="Times New Roman" w:cs="Times New Roman"/>
                <w:sz w:val="20"/>
                <w:szCs w:val="20"/>
              </w:rPr>
              <w:t xml:space="preserve"> </w:t>
            </w:r>
            <w:proofErr w:type="spellStart"/>
            <w:r w:rsidRPr="00D40E1C">
              <w:rPr>
                <w:rFonts w:ascii="Times New Roman" w:hAnsi="Times New Roman" w:cs="Times New Roman"/>
                <w:sz w:val="20"/>
                <w:szCs w:val="20"/>
              </w:rPr>
              <w:t>Kenn-Num</w:t>
            </w:r>
            <w:del w:id="169" w:author="Author">
              <w:r w:rsidRPr="00D40E1C" w:rsidDel="00877112">
                <w:rPr>
                  <w:rFonts w:ascii="Times New Roman" w:hAnsi="Times New Roman" w:cs="Times New Roman"/>
                  <w:sz w:val="20"/>
                  <w:szCs w:val="20"/>
                </w:rPr>
                <w:delText>b</w:delText>
              </w:r>
            </w:del>
            <w:ins w:id="170" w:author="Author">
              <w:r w:rsidR="00877112">
                <w:rPr>
                  <w:rFonts w:ascii="Times New Roman" w:hAnsi="Times New Roman" w:cs="Times New Roman"/>
                  <w:sz w:val="20"/>
                  <w:szCs w:val="20"/>
                </w:rPr>
                <w:t>m</w:t>
              </w:r>
            </w:ins>
            <w:r w:rsidRPr="00D40E1C">
              <w:rPr>
                <w:rFonts w:ascii="Times New Roman" w:hAnsi="Times New Roman" w:cs="Times New Roman"/>
                <w:sz w:val="20"/>
                <w:szCs w:val="20"/>
              </w:rPr>
              <w:t>er</w:t>
            </w:r>
            <w:proofErr w:type="spellEnd"/>
            <w:r w:rsidRPr="00D40E1C">
              <w:rPr>
                <w:rFonts w:ascii="Times New Roman" w:hAnsi="Times New Roman" w:cs="Times New Roman"/>
                <w:sz w:val="20"/>
                <w:szCs w:val="20"/>
              </w:rPr>
              <w:t>, the alphanumeric German identification number</w:t>
            </w:r>
            <w:ins w:id="171" w:author="Author">
              <w:r w:rsidR="00877112">
                <w:rPr>
                  <w:rFonts w:ascii="Times New Roman" w:hAnsi="Times New Roman" w:cs="Times New Roman"/>
                  <w:sz w:val="20"/>
                  <w:szCs w:val="20"/>
                </w:rPr>
                <w:t>)</w:t>
              </w:r>
            </w:ins>
            <w:del w:id="172" w:author="Author">
              <w:r w:rsidRPr="00D40E1C" w:rsidDel="00474666">
                <w:rPr>
                  <w:rFonts w:ascii="Times New Roman" w:hAnsi="Times New Roman" w:cs="Times New Roman"/>
                  <w:sz w:val="20"/>
                  <w:szCs w:val="20"/>
                </w:rPr>
                <w:delText>)</w:delText>
              </w:r>
            </w:del>
          </w:p>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5 - Bloomberg Ticker (Bloomberg letters code that identify a company's securities)</w:t>
            </w:r>
          </w:p>
          <w:p w:rsidR="00D2411A" w:rsidRPr="00D40E1C" w:rsidRDefault="00D2411A" w:rsidP="0061769B">
            <w:pPr>
              <w:rPr>
                <w:rFonts w:ascii="Times New Roman" w:hAnsi="Times New Roman" w:cs="Times New Roman"/>
                <w:sz w:val="20"/>
                <w:szCs w:val="20"/>
              </w:rPr>
            </w:pPr>
            <w:r w:rsidRPr="00D40E1C">
              <w:rPr>
                <w:rFonts w:ascii="Times New Roman" w:hAnsi="Times New Roman" w:cs="Times New Roman"/>
                <w:sz w:val="20"/>
                <w:szCs w:val="20"/>
              </w:rPr>
              <w:t>6 - BBGID (The Bloomberg Global ID)</w:t>
            </w:r>
          </w:p>
          <w:p w:rsidR="00D2411A" w:rsidRDefault="00D2411A" w:rsidP="008C0694">
            <w:pPr>
              <w:spacing w:line="276" w:lineRule="auto"/>
              <w:rPr>
                <w:ins w:id="173" w:author="Author"/>
                <w:rFonts w:ascii="Times New Roman" w:hAnsi="Times New Roman" w:cs="Times New Roman"/>
                <w:sz w:val="20"/>
                <w:szCs w:val="20"/>
                <w:lang w:val="de-DE"/>
              </w:rPr>
            </w:pPr>
            <w:r w:rsidRPr="0061769B">
              <w:rPr>
                <w:rFonts w:ascii="Times New Roman" w:hAnsi="Times New Roman" w:cs="Times New Roman"/>
                <w:sz w:val="20"/>
                <w:szCs w:val="20"/>
                <w:lang w:val="de-DE"/>
              </w:rPr>
              <w:t>7 - Reuters RIC (Reuters instrument code)</w:t>
            </w:r>
          </w:p>
          <w:p w:rsidR="00166212" w:rsidRPr="0082238C" w:rsidRDefault="00166212" w:rsidP="00166212">
            <w:pPr>
              <w:spacing w:line="276" w:lineRule="auto"/>
              <w:rPr>
                <w:ins w:id="174" w:author="Author"/>
                <w:rFonts w:ascii="Times New Roman" w:hAnsi="Times New Roman" w:cs="Times New Roman"/>
                <w:sz w:val="20"/>
                <w:szCs w:val="20"/>
                <w:rPrChange w:id="175" w:author="Author">
                  <w:rPr>
                    <w:ins w:id="176" w:author="Author"/>
                    <w:rFonts w:ascii="Times New Roman" w:hAnsi="Times New Roman" w:cs="Times New Roman"/>
                    <w:sz w:val="20"/>
                    <w:szCs w:val="20"/>
                    <w:lang w:val="de-DE"/>
                  </w:rPr>
                </w:rPrChange>
              </w:rPr>
            </w:pPr>
            <w:ins w:id="177" w:author="Author">
              <w:r>
                <w:rPr>
                  <w:rFonts w:ascii="Times New Roman" w:hAnsi="Times New Roman" w:cs="Times New Roman"/>
                  <w:sz w:val="20"/>
                  <w:szCs w:val="20"/>
                  <w:lang w:val="fr-FR"/>
                </w:rPr>
                <w:t xml:space="preserve">8 – </w:t>
              </w:r>
              <w:r w:rsidRPr="0082238C">
                <w:rPr>
                  <w:rFonts w:ascii="Times New Roman" w:hAnsi="Times New Roman" w:cs="Times New Roman"/>
                  <w:sz w:val="20"/>
                  <w:szCs w:val="20"/>
                  <w:rPrChange w:id="178" w:author="Author">
                    <w:rPr>
                      <w:rFonts w:ascii="Times New Roman" w:hAnsi="Times New Roman" w:cs="Times New Roman"/>
                      <w:sz w:val="20"/>
                      <w:szCs w:val="20"/>
                      <w:lang w:val="de-DE"/>
                    </w:rPr>
                  </w:rPrChange>
                </w:rPr>
                <w:t>FIGI (Financial Instrument Global Identifier)</w:t>
              </w:r>
            </w:ins>
          </w:p>
          <w:p w:rsidR="00166212" w:rsidRPr="0082238C" w:rsidDel="00166212" w:rsidRDefault="00166212" w:rsidP="008C0694">
            <w:pPr>
              <w:spacing w:line="276" w:lineRule="auto"/>
              <w:rPr>
                <w:del w:id="179" w:author="Author"/>
                <w:rFonts w:ascii="Times New Roman" w:hAnsi="Times New Roman" w:cs="Times New Roman"/>
                <w:sz w:val="20"/>
                <w:szCs w:val="20"/>
                <w:rPrChange w:id="180" w:author="Author">
                  <w:rPr>
                    <w:del w:id="181" w:author="Author"/>
                    <w:rFonts w:ascii="Times New Roman" w:hAnsi="Times New Roman" w:cs="Times New Roman"/>
                    <w:sz w:val="20"/>
                    <w:szCs w:val="20"/>
                    <w:lang w:val="de-DE"/>
                  </w:rPr>
                </w:rPrChange>
              </w:rPr>
            </w:pPr>
          </w:p>
          <w:p w:rsidR="00D2411A" w:rsidRPr="00D40E1C" w:rsidRDefault="00D2411A" w:rsidP="0061769B">
            <w:pPr>
              <w:rPr>
                <w:rFonts w:ascii="Times New Roman" w:hAnsi="Times New Roman" w:cs="Times New Roman"/>
                <w:sz w:val="20"/>
                <w:szCs w:val="20"/>
              </w:rPr>
            </w:pPr>
            <w:del w:id="182" w:author="Author">
              <w:r w:rsidRPr="00D40E1C" w:rsidDel="00166212">
                <w:rPr>
                  <w:rFonts w:ascii="Times New Roman" w:hAnsi="Times New Roman" w:cs="Times New Roman"/>
                  <w:sz w:val="20"/>
                  <w:szCs w:val="20"/>
                </w:rPr>
                <w:delText>8</w:delText>
              </w:r>
            </w:del>
            <w:ins w:id="183" w:author="Author">
              <w:r w:rsidR="00166212">
                <w:rPr>
                  <w:rFonts w:ascii="Times New Roman" w:hAnsi="Times New Roman" w:cs="Times New Roman"/>
                  <w:sz w:val="20"/>
                  <w:szCs w:val="20"/>
                </w:rPr>
                <w:t>9</w:t>
              </w:r>
            </w:ins>
            <w:r w:rsidRPr="00D40E1C">
              <w:rPr>
                <w:rFonts w:ascii="Times New Roman" w:hAnsi="Times New Roman" w:cs="Times New Roman"/>
                <w:sz w:val="20"/>
                <w:szCs w:val="20"/>
              </w:rPr>
              <w:t xml:space="preserve"> </w:t>
            </w:r>
            <w:r>
              <w:rPr>
                <w:rFonts w:ascii="Times New Roman" w:hAnsi="Times New Roman" w:cs="Times New Roman"/>
                <w:sz w:val="20"/>
                <w:szCs w:val="20"/>
              </w:rPr>
              <w:t>-</w:t>
            </w:r>
            <w:r w:rsidRPr="00D40E1C">
              <w:rPr>
                <w:rFonts w:ascii="Times New Roman" w:hAnsi="Times New Roman" w:cs="Times New Roman"/>
                <w:sz w:val="20"/>
                <w:szCs w:val="20"/>
              </w:rPr>
              <w:t xml:space="preserve"> Other code by members of the Association of National Numbering Agencies</w:t>
            </w:r>
          </w:p>
          <w:p w:rsidR="003E2828" w:rsidRDefault="00166212" w:rsidP="0061769B">
            <w:pPr>
              <w:spacing w:after="200" w:line="276" w:lineRule="auto"/>
              <w:rPr>
                <w:ins w:id="184" w:author="Author"/>
                <w:rFonts w:ascii="Times New Roman" w:hAnsi="Times New Roman" w:cs="Times New Roman"/>
                <w:sz w:val="20"/>
                <w:szCs w:val="20"/>
              </w:rPr>
            </w:pPr>
            <w:ins w:id="185" w:author="Author">
              <w:r>
                <w:rPr>
                  <w:rFonts w:ascii="Times New Roman" w:hAnsi="Times New Roman" w:cs="Times New Roman"/>
                  <w:sz w:val="20"/>
                  <w:szCs w:val="20"/>
                </w:rPr>
                <w:t>9</w:t>
              </w:r>
            </w:ins>
            <w:r w:rsidR="00D2411A" w:rsidRPr="00D40E1C">
              <w:rPr>
                <w:rFonts w:ascii="Times New Roman" w:hAnsi="Times New Roman" w:cs="Times New Roman"/>
                <w:sz w:val="20"/>
                <w:szCs w:val="20"/>
              </w:rPr>
              <w:t>9 - Code attributed by the undertaking</w:t>
            </w:r>
          </w:p>
          <w:p w:rsidR="00D2411A" w:rsidRPr="0061769B" w:rsidRDefault="00B52B98" w:rsidP="0061769B">
            <w:pPr>
              <w:spacing w:after="200" w:line="276" w:lineRule="auto"/>
              <w:rPr>
                <w:rFonts w:ascii="Times New Roman" w:hAnsi="Times New Roman" w:cs="Times New Roman"/>
                <w:sz w:val="20"/>
                <w:szCs w:val="20"/>
              </w:rPr>
            </w:pPr>
            <w:ins w:id="186" w:author="Author">
              <w:r>
                <w:rPr>
                  <w:rFonts w:ascii="Times New Roman" w:hAnsi="Times New Roman" w:cs="Times New Roman"/>
                  <w:sz w:val="20"/>
                  <w:szCs w:val="20"/>
                </w:rPr>
                <w:t xml:space="preserve">When the same Asset ID Code needs to be reported for one asset that is issued in 2 or more different currencies and the code in C0040 is defined by Asset ID code and the ISO </w:t>
              </w:r>
              <w:r w:rsidRPr="0061769B">
                <w:rPr>
                  <w:rFonts w:ascii="Times New Roman" w:hAnsi="Times New Roman" w:cs="Times New Roman"/>
                  <w:sz w:val="20"/>
                  <w:szCs w:val="20"/>
                </w:rPr>
                <w:t>4217 alphabetic code of the currency</w:t>
              </w:r>
              <w:r>
                <w:rPr>
                  <w:rFonts w:ascii="Times New Roman" w:hAnsi="Times New Roman" w:cs="Times New Roman"/>
                  <w:sz w:val="20"/>
                  <w:szCs w:val="20"/>
                </w:rPr>
                <w:t xml:space="preserve">, the Asset ID Code Type shall refer to option 9 and the option of the original Asset ID Code, as in the following example for which the code reported was ISIN </w:t>
              </w:r>
              <w:proofErr w:type="spellStart"/>
              <w:r>
                <w:rPr>
                  <w:rFonts w:ascii="Times New Roman" w:hAnsi="Times New Roman" w:cs="Times New Roman"/>
                  <w:sz w:val="20"/>
                  <w:szCs w:val="20"/>
                </w:rPr>
                <w:t>code+currency</w:t>
              </w:r>
              <w:proofErr w:type="spellEnd"/>
              <w:r w:rsidRPr="001616FE">
                <w:rPr>
                  <w:rFonts w:ascii="Times New Roman" w:hAnsi="Times New Roman" w:cs="Times New Roman"/>
                  <w:sz w:val="20"/>
                  <w:szCs w:val="20"/>
                </w:rPr>
                <w:t xml:space="preserve">: </w:t>
              </w:r>
              <w:r>
                <w:rPr>
                  <w:rFonts w:ascii="Times New Roman" w:hAnsi="Times New Roman" w:cs="Times New Roman"/>
                  <w:sz w:val="20"/>
                  <w:szCs w:val="20"/>
                </w:rPr>
                <w:t>“9</w:t>
              </w:r>
              <w:r w:rsidRPr="001616FE">
                <w:rPr>
                  <w:rFonts w:ascii="Times New Roman" w:hAnsi="Times New Roman" w:cs="Times New Roman"/>
                  <w:sz w:val="20"/>
                  <w:szCs w:val="20"/>
                </w:rPr>
                <w:t>/</w:t>
              </w:r>
              <w:r>
                <w:rPr>
                  <w:rFonts w:ascii="Times New Roman" w:hAnsi="Times New Roman" w:cs="Times New Roman"/>
                  <w:sz w:val="20"/>
                  <w:szCs w:val="20"/>
                </w:rPr>
                <w:t>1”.</w:t>
              </w:r>
            </w:ins>
            <w:del w:id="187" w:author="Author">
              <w:r w:rsidR="00D2411A" w:rsidRPr="00D40E1C" w:rsidDel="003E2828">
                <w:rPr>
                  <w:rFonts w:ascii="Times New Roman" w:hAnsi="Times New Roman" w:cs="Times New Roman"/>
                  <w:sz w:val="20"/>
                  <w:szCs w:val="20"/>
                </w:rPr>
                <w:delText xml:space="preserve"> </w:delText>
              </w:r>
            </w:del>
          </w:p>
        </w:tc>
      </w:tr>
      <w:tr w:rsidR="00C72C2B" w:rsidRPr="00D40E1C" w:rsidTr="008C0694">
        <w:trPr>
          <w:trHeight w:val="2475"/>
        </w:trPr>
        <w:tc>
          <w:tcPr>
            <w:tcW w:w="1378" w:type="dxa"/>
            <w:hideMark/>
          </w:tcPr>
          <w:p w:rsidR="00C72C2B" w:rsidRDefault="00C72C2B" w:rsidP="008C0694">
            <w:pPr>
              <w:pStyle w:val="NoSpacing"/>
              <w:rPr>
                <w:rFonts w:ascii="Times New Roman" w:hAnsi="Times New Roman" w:cs="Times New Roman"/>
                <w:sz w:val="20"/>
              </w:rPr>
            </w:pPr>
            <w:r w:rsidRPr="008C0694">
              <w:rPr>
                <w:rFonts w:ascii="Times New Roman" w:hAnsi="Times New Roman" w:cs="Times New Roman"/>
                <w:sz w:val="20"/>
              </w:rPr>
              <w:t>C0</w:t>
            </w:r>
            <w:r w:rsidR="006D34E9">
              <w:rPr>
                <w:rFonts w:ascii="Times New Roman" w:hAnsi="Times New Roman" w:cs="Times New Roman"/>
                <w:sz w:val="20"/>
              </w:rPr>
              <w:t>150</w:t>
            </w:r>
          </w:p>
          <w:p w:rsidR="00532EA6" w:rsidRPr="008C0694" w:rsidRDefault="00532EA6" w:rsidP="008C0694">
            <w:pPr>
              <w:pStyle w:val="NoSpacing"/>
              <w:rPr>
                <w:rFonts w:ascii="Times New Roman" w:hAnsi="Times New Roman" w:cs="Times New Roman"/>
                <w:sz w:val="20"/>
                <w:szCs w:val="20"/>
              </w:rPr>
            </w:pPr>
            <w:r>
              <w:rPr>
                <w:rFonts w:ascii="Times New Roman" w:hAnsi="Times New Roman" w:cs="Times New Roman"/>
                <w:sz w:val="20"/>
              </w:rPr>
              <w:t>(A4)</w:t>
            </w:r>
          </w:p>
        </w:tc>
        <w:tc>
          <w:tcPr>
            <w:tcW w:w="1891" w:type="dxa"/>
            <w:hideMark/>
          </w:tcPr>
          <w:p w:rsidR="00C72C2B" w:rsidRPr="008C0694" w:rsidRDefault="00C72C2B">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Item Title</w:t>
            </w:r>
          </w:p>
        </w:tc>
        <w:tc>
          <w:tcPr>
            <w:tcW w:w="6053" w:type="dxa"/>
            <w:hideMark/>
          </w:tcPr>
          <w:p w:rsidR="00360C89" w:rsidRPr="00D40E1C" w:rsidRDefault="00360C89" w:rsidP="00360C89">
            <w:pPr>
              <w:rPr>
                <w:rFonts w:ascii="Times New Roman" w:hAnsi="Times New Roman" w:cs="Times New Roman"/>
                <w:sz w:val="20"/>
                <w:szCs w:val="20"/>
              </w:rPr>
            </w:pPr>
            <w:r w:rsidRPr="00D40E1C">
              <w:rPr>
                <w:rFonts w:ascii="Times New Roman" w:hAnsi="Times New Roman" w:cs="Times New Roman"/>
                <w:sz w:val="20"/>
                <w:szCs w:val="20"/>
              </w:rPr>
              <w:t xml:space="preserve">Identify the reported item by filling the name of the asset (or the address in case of property), with the detail settled by the undertaking. </w:t>
            </w:r>
          </w:p>
          <w:p w:rsidR="00360C89" w:rsidRPr="00D40E1C" w:rsidRDefault="00360C89" w:rsidP="00360C89">
            <w:pPr>
              <w:rPr>
                <w:rFonts w:ascii="Times New Roman" w:hAnsi="Times New Roman" w:cs="Times New Roman"/>
                <w:sz w:val="20"/>
                <w:szCs w:val="20"/>
              </w:rPr>
            </w:pPr>
            <w:r w:rsidRPr="008C0694">
              <w:rPr>
                <w:rFonts w:ascii="Times New Roman" w:hAnsi="Times New Roman" w:cs="Times New Roman"/>
                <w:sz w:val="20"/>
                <w:szCs w:val="20"/>
              </w:rPr>
              <w:t>The following shall be considered:</w:t>
            </w:r>
          </w:p>
          <w:p w:rsidR="00360C89" w:rsidRPr="00D40E1C" w:rsidRDefault="00360C89" w:rsidP="008C0694">
            <w:pPr>
              <w:pStyle w:val="ListParagraph"/>
              <w:numPr>
                <w:ilvl w:val="0"/>
                <w:numId w:val="3"/>
              </w:numPr>
              <w:spacing w:line="276" w:lineRule="auto"/>
              <w:ind w:left="714" w:hanging="357"/>
              <w:rPr>
                <w:rFonts w:ascii="Times New Roman" w:hAnsi="Times New Roman" w:cs="Times New Roman"/>
                <w:sz w:val="20"/>
                <w:szCs w:val="20"/>
              </w:rPr>
            </w:pPr>
            <w:r w:rsidRPr="00D40E1C">
              <w:rPr>
                <w:rFonts w:ascii="Times New Roman" w:hAnsi="Times New Roman" w:cs="Times New Roman"/>
                <w:sz w:val="20"/>
                <w:szCs w:val="20"/>
              </w:rPr>
              <w:t xml:space="preserve">Regarding CIC category 8 – Mortgages and Loans, when relating to mortgage and loans to natural persons, this item shall contain “Loans to AMSB members” or “Loans to other natural persons”, according to its nature, as those assets are not required to be individualised. Loans to other than natural persons shall be reported line-by-line. </w:t>
            </w:r>
          </w:p>
          <w:p w:rsidR="00360C89" w:rsidRPr="00D40E1C" w:rsidRDefault="00360C89" w:rsidP="008C0694">
            <w:pPr>
              <w:pStyle w:val="ListParagraph"/>
              <w:numPr>
                <w:ilvl w:val="0"/>
                <w:numId w:val="3"/>
              </w:numPr>
              <w:spacing w:line="276" w:lineRule="auto"/>
              <w:ind w:left="714" w:hanging="357"/>
              <w:rPr>
                <w:rFonts w:ascii="Times New Roman" w:hAnsi="Times New Roman" w:cs="Times New Roman"/>
                <w:sz w:val="20"/>
                <w:szCs w:val="20"/>
              </w:rPr>
            </w:pPr>
            <w:r w:rsidRPr="00D40E1C">
              <w:rPr>
                <w:rFonts w:ascii="Times New Roman" w:hAnsi="Times New Roman" w:cs="Times New Roman"/>
                <w:sz w:val="20"/>
                <w:szCs w:val="20"/>
              </w:rPr>
              <w:t>This item is not applicable for CIC 95 – Plant and equipment (for own use) as those assets are not required to be individualised</w:t>
            </w:r>
            <w:ins w:id="188" w:author="Author">
              <w:r w:rsidR="002923B6">
                <w:rPr>
                  <w:rFonts w:ascii="Times New Roman" w:hAnsi="Times New Roman" w:cs="Times New Roman"/>
                  <w:sz w:val="20"/>
                  <w:szCs w:val="20"/>
                </w:rPr>
                <w:t>, CIC 71 and CIC 75</w:t>
              </w:r>
            </w:ins>
            <w:del w:id="189" w:author="Author">
              <w:r w:rsidRPr="00D40E1C" w:rsidDel="002923B6">
                <w:rPr>
                  <w:rFonts w:ascii="Times New Roman" w:hAnsi="Times New Roman" w:cs="Times New Roman"/>
                  <w:sz w:val="20"/>
                  <w:szCs w:val="20"/>
                </w:rPr>
                <w:delText>.</w:delText>
              </w:r>
            </w:del>
          </w:p>
          <w:p w:rsidR="00C72C2B" w:rsidRPr="008C0694" w:rsidRDefault="00C72C2B" w:rsidP="008C0694">
            <w:pPr>
              <w:pStyle w:val="ListParagraph"/>
              <w:numPr>
                <w:ilvl w:val="0"/>
                <w:numId w:val="3"/>
              </w:numPr>
              <w:ind w:left="714" w:hanging="357"/>
              <w:rPr>
                <w:rFonts w:ascii="Times New Roman" w:hAnsi="Times New Roman" w:cs="Times New Roman"/>
                <w:sz w:val="20"/>
                <w:szCs w:val="20"/>
              </w:rPr>
            </w:pPr>
            <w:r w:rsidRPr="008C0694">
              <w:rPr>
                <w:rFonts w:ascii="Times New Roman" w:hAnsi="Times New Roman" w:cs="Times New Roman"/>
                <w:sz w:val="20"/>
                <w:szCs w:val="20"/>
              </w:rPr>
              <w:t>When the collateral comprises insurance policies (regarding loans collaterali</w:t>
            </w:r>
            <w:r w:rsidR="00360C89" w:rsidRPr="00D40E1C">
              <w:rPr>
                <w:rFonts w:ascii="Times New Roman" w:hAnsi="Times New Roman" w:cs="Times New Roman"/>
                <w:sz w:val="20"/>
                <w:szCs w:val="20"/>
              </w:rPr>
              <w:t>s</w:t>
            </w:r>
            <w:r w:rsidRPr="008C0694">
              <w:rPr>
                <w:rFonts w:ascii="Times New Roman" w:hAnsi="Times New Roman" w:cs="Times New Roman"/>
                <w:sz w:val="20"/>
                <w:szCs w:val="20"/>
              </w:rPr>
              <w:t>ed by insurance policies) those policies don't need to be individuali</w:t>
            </w:r>
            <w:r w:rsidR="00360C89" w:rsidRPr="00D40E1C">
              <w:rPr>
                <w:rFonts w:ascii="Times New Roman" w:hAnsi="Times New Roman" w:cs="Times New Roman"/>
                <w:sz w:val="20"/>
                <w:szCs w:val="20"/>
              </w:rPr>
              <w:t>s</w:t>
            </w:r>
            <w:r w:rsidRPr="008C0694">
              <w:rPr>
                <w:rFonts w:ascii="Times New Roman" w:hAnsi="Times New Roman" w:cs="Times New Roman"/>
                <w:sz w:val="20"/>
                <w:szCs w:val="20"/>
              </w:rPr>
              <w:t>ed and this item is not applicable.</w:t>
            </w:r>
          </w:p>
        </w:tc>
      </w:tr>
      <w:tr w:rsidR="00C72C2B" w:rsidRPr="00D40E1C" w:rsidTr="008C0694">
        <w:trPr>
          <w:trHeight w:val="1620"/>
        </w:trPr>
        <w:tc>
          <w:tcPr>
            <w:tcW w:w="1378" w:type="dxa"/>
            <w:hideMark/>
          </w:tcPr>
          <w:p w:rsidR="00C72C2B" w:rsidRDefault="00C72C2B" w:rsidP="008C0694">
            <w:pPr>
              <w:pStyle w:val="NoSpacing"/>
              <w:rPr>
                <w:rFonts w:ascii="Times New Roman" w:hAnsi="Times New Roman" w:cs="Times New Roman"/>
                <w:sz w:val="20"/>
              </w:rPr>
            </w:pPr>
            <w:r w:rsidRPr="008C0694">
              <w:rPr>
                <w:rFonts w:ascii="Times New Roman" w:hAnsi="Times New Roman" w:cs="Times New Roman"/>
                <w:sz w:val="20"/>
              </w:rPr>
              <w:t>C0</w:t>
            </w:r>
            <w:r w:rsidR="006D34E9">
              <w:rPr>
                <w:rFonts w:ascii="Times New Roman" w:hAnsi="Times New Roman" w:cs="Times New Roman"/>
                <w:sz w:val="20"/>
              </w:rPr>
              <w:t>160</w:t>
            </w:r>
          </w:p>
          <w:p w:rsidR="00532EA6" w:rsidRPr="008C0694" w:rsidRDefault="00532EA6" w:rsidP="008C0694">
            <w:pPr>
              <w:pStyle w:val="NoSpacing"/>
              <w:rPr>
                <w:rFonts w:ascii="Times New Roman" w:hAnsi="Times New Roman" w:cs="Times New Roman"/>
                <w:sz w:val="20"/>
                <w:szCs w:val="20"/>
              </w:rPr>
            </w:pPr>
            <w:r>
              <w:rPr>
                <w:rFonts w:ascii="Times New Roman" w:hAnsi="Times New Roman" w:cs="Times New Roman"/>
                <w:sz w:val="20"/>
              </w:rPr>
              <w:t>(A5)</w:t>
            </w:r>
          </w:p>
        </w:tc>
        <w:tc>
          <w:tcPr>
            <w:tcW w:w="1891" w:type="dxa"/>
            <w:hideMark/>
          </w:tcPr>
          <w:p w:rsidR="00C72C2B" w:rsidRPr="008C0694" w:rsidRDefault="00C72C2B">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Issuer Name</w:t>
            </w:r>
          </w:p>
        </w:tc>
        <w:tc>
          <w:tcPr>
            <w:tcW w:w="6053" w:type="dxa"/>
            <w:hideMark/>
          </w:tcPr>
          <w:p w:rsidR="00C72C2B" w:rsidRPr="008C0694" w:rsidRDefault="00C72C2B" w:rsidP="00B86169">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 xml:space="preserve">Name of the issuer, defined as the </w:t>
            </w:r>
            <w:ins w:id="190" w:author="Author">
              <w:r w:rsidR="003E2828" w:rsidRPr="001D5541">
                <w:rPr>
                  <w:rFonts w:ascii="Times New Roman" w:hAnsi="Times New Roman" w:cs="Times New Roman"/>
                  <w:sz w:val="20"/>
                  <w:szCs w:val="20"/>
                </w:rPr>
                <w:t>entity that issues assets to investors</w:t>
              </w:r>
            </w:ins>
            <w:del w:id="191" w:author="Author">
              <w:r w:rsidRPr="008C0694" w:rsidDel="003E2828">
                <w:rPr>
                  <w:rFonts w:ascii="Times New Roman" w:hAnsi="Times New Roman" w:cs="Times New Roman"/>
                  <w:sz w:val="20"/>
                  <w:szCs w:val="20"/>
                </w:rPr>
                <w:delText>entity that offers assets for sale to investors</w:delText>
              </w:r>
            </w:del>
            <w:r w:rsidRPr="008C0694">
              <w:rPr>
                <w:rFonts w:ascii="Times New Roman" w:hAnsi="Times New Roman" w:cs="Times New Roman"/>
                <w:sz w:val="20"/>
                <w:szCs w:val="20"/>
              </w:rPr>
              <w:t xml:space="preserve">, representing part of its capital, part of its debt, derivatives, etc. </w:t>
            </w:r>
          </w:p>
          <w:p w:rsidR="00C72C2B" w:rsidRPr="008C0694" w:rsidRDefault="00C72C2B" w:rsidP="00B86169">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 xml:space="preserve">When available, this item corresponds to the entity name in the LEI database. When not available, corresponds to </w:t>
            </w:r>
            <w:r w:rsidR="00EE141B" w:rsidRPr="00D40E1C">
              <w:rPr>
                <w:rFonts w:ascii="Times New Roman" w:hAnsi="Times New Roman" w:cs="Times New Roman"/>
                <w:sz w:val="20"/>
                <w:szCs w:val="20"/>
              </w:rPr>
              <w:t>the legal</w:t>
            </w:r>
            <w:r w:rsidRPr="008C0694">
              <w:rPr>
                <w:rFonts w:ascii="Times New Roman" w:hAnsi="Times New Roman" w:cs="Times New Roman"/>
                <w:sz w:val="20"/>
                <w:szCs w:val="20"/>
              </w:rPr>
              <w:t xml:space="preserve"> name.</w:t>
            </w:r>
          </w:p>
          <w:p w:rsidR="003E2828" w:rsidRPr="0061769B" w:rsidRDefault="003E2828" w:rsidP="0082238C">
            <w:pPr>
              <w:spacing w:line="276" w:lineRule="auto"/>
              <w:rPr>
                <w:ins w:id="192" w:author="Author"/>
                <w:rFonts w:ascii="Times New Roman" w:hAnsi="Times New Roman" w:cs="Times New Roman"/>
                <w:sz w:val="20"/>
                <w:szCs w:val="20"/>
              </w:rPr>
              <w:pPrChange w:id="193" w:author="Author">
                <w:pPr>
                  <w:spacing w:after="200" w:line="276" w:lineRule="auto"/>
                </w:pPr>
              </w:pPrChange>
            </w:pPr>
            <w:ins w:id="194" w:author="Author">
              <w:r w:rsidRPr="006C2F0D">
                <w:rPr>
                  <w:rFonts w:ascii="Times New Roman" w:hAnsi="Times New Roman" w:cs="Times New Roman"/>
                  <w:sz w:val="20"/>
                  <w:szCs w:val="20"/>
                </w:rPr>
                <w:t>The following shall be considered:</w:t>
              </w:r>
            </w:ins>
          </w:p>
          <w:p w:rsidR="003E2828" w:rsidRDefault="003E2828" w:rsidP="003E2828">
            <w:pPr>
              <w:pStyle w:val="ListParagraph"/>
              <w:numPr>
                <w:ilvl w:val="0"/>
                <w:numId w:val="4"/>
              </w:numPr>
              <w:spacing w:after="200" w:line="276" w:lineRule="auto"/>
              <w:rPr>
                <w:ins w:id="195" w:author="Author"/>
                <w:rFonts w:ascii="Times New Roman" w:hAnsi="Times New Roman" w:cs="Times New Roman"/>
                <w:sz w:val="20"/>
                <w:szCs w:val="20"/>
              </w:rPr>
            </w:pPr>
            <w:ins w:id="196" w:author="Author">
              <w:r w:rsidRPr="006C2F0D">
                <w:rPr>
                  <w:rFonts w:ascii="Times New Roman" w:hAnsi="Times New Roman" w:cs="Times New Roman"/>
                  <w:sz w:val="20"/>
                  <w:szCs w:val="20"/>
                </w:rPr>
                <w:t>Regarding CIC category 4 – Collective Investments Undertakings, the issuer name is the name of the fund manager;</w:t>
              </w:r>
            </w:ins>
          </w:p>
          <w:p w:rsidR="003E2828" w:rsidRPr="006C2F0D" w:rsidRDefault="003E2828" w:rsidP="003E2828">
            <w:pPr>
              <w:pStyle w:val="ListParagraph"/>
              <w:numPr>
                <w:ilvl w:val="0"/>
                <w:numId w:val="4"/>
              </w:numPr>
              <w:spacing w:after="200" w:line="276" w:lineRule="auto"/>
              <w:rPr>
                <w:ins w:id="197" w:author="Author"/>
                <w:rFonts w:ascii="Times New Roman" w:hAnsi="Times New Roman" w:cs="Times New Roman"/>
                <w:sz w:val="20"/>
                <w:szCs w:val="20"/>
              </w:rPr>
            </w:pPr>
            <w:ins w:id="198" w:author="Author">
              <w:r>
                <w:rPr>
                  <w:rFonts w:ascii="Times New Roman" w:hAnsi="Times New Roman" w:cs="Times New Roman"/>
                  <w:sz w:val="20"/>
                  <w:szCs w:val="20"/>
                </w:rPr>
                <w:t>Regarding CIC category 7 – Cash and deposits (excluding CIC 71</w:t>
              </w:r>
              <w:r w:rsidR="002923B6">
                <w:rPr>
                  <w:rFonts w:ascii="Times New Roman" w:hAnsi="Times New Roman" w:cs="Times New Roman"/>
                  <w:sz w:val="20"/>
                  <w:szCs w:val="20"/>
                </w:rPr>
                <w:t xml:space="preserve"> and CIC 75</w:t>
              </w:r>
              <w:r>
                <w:rPr>
                  <w:rFonts w:ascii="Times New Roman" w:hAnsi="Times New Roman" w:cs="Times New Roman"/>
                  <w:sz w:val="20"/>
                  <w:szCs w:val="20"/>
                </w:rPr>
                <w:t>), the issuer name is the name of the depositary entity</w:t>
              </w:r>
            </w:ins>
          </w:p>
          <w:p w:rsidR="003E2828" w:rsidRDefault="003E2828" w:rsidP="003E2828">
            <w:pPr>
              <w:pStyle w:val="ListParagraph"/>
              <w:numPr>
                <w:ilvl w:val="0"/>
                <w:numId w:val="4"/>
              </w:numPr>
              <w:spacing w:after="200" w:line="276" w:lineRule="auto"/>
              <w:rPr>
                <w:ins w:id="199" w:author="Author"/>
                <w:rFonts w:ascii="Times New Roman" w:hAnsi="Times New Roman" w:cs="Times New Roman"/>
                <w:sz w:val="20"/>
                <w:szCs w:val="20"/>
              </w:rPr>
            </w:pPr>
            <w:ins w:id="200" w:author="Author">
              <w:r w:rsidRPr="0061769B">
                <w:rPr>
                  <w:rFonts w:ascii="Times New Roman" w:hAnsi="Times New Roman" w:cs="Times New Roman"/>
                  <w:sz w:val="20"/>
                  <w:szCs w:val="20"/>
                </w:rPr>
                <w:t>Regarding CIC category 8 – Mortgages and Loans, when relating to mortgage and loans to natural persons, this item shall contain “Loans to AMSB members” or “Loans to other natural persons”, according to its nature</w:t>
              </w:r>
              <w:r>
                <w:rPr>
                  <w:rFonts w:ascii="Times New Roman" w:hAnsi="Times New Roman" w:cs="Times New Roman"/>
                  <w:sz w:val="20"/>
                  <w:szCs w:val="20"/>
                </w:rPr>
                <w:t>,</w:t>
              </w:r>
              <w:r w:rsidRPr="0061769B">
                <w:rPr>
                  <w:rFonts w:ascii="Times New Roman" w:hAnsi="Times New Roman" w:cs="Times New Roman"/>
                  <w:sz w:val="20"/>
                  <w:szCs w:val="20"/>
                </w:rPr>
                <w:t xml:space="preserve"> as those assets are not required to be individualised</w:t>
              </w:r>
              <w:r w:rsidRPr="006C2F0D">
                <w:rPr>
                  <w:rFonts w:ascii="Times New Roman" w:hAnsi="Times New Roman" w:cs="Times New Roman"/>
                  <w:sz w:val="20"/>
                  <w:szCs w:val="20"/>
                </w:rPr>
                <w:t>;</w:t>
              </w:r>
            </w:ins>
          </w:p>
          <w:p w:rsidR="003E2828" w:rsidRPr="0061769B" w:rsidRDefault="003E2828" w:rsidP="003E2828">
            <w:pPr>
              <w:pStyle w:val="ListParagraph"/>
              <w:numPr>
                <w:ilvl w:val="0"/>
                <w:numId w:val="4"/>
              </w:numPr>
              <w:spacing w:after="200" w:line="276" w:lineRule="auto"/>
              <w:rPr>
                <w:ins w:id="201" w:author="Author"/>
                <w:rFonts w:ascii="Times New Roman" w:hAnsi="Times New Roman" w:cs="Times New Roman"/>
                <w:sz w:val="20"/>
                <w:szCs w:val="20"/>
              </w:rPr>
            </w:pPr>
            <w:ins w:id="202" w:author="Author">
              <w:r>
                <w:rPr>
                  <w:rFonts w:ascii="Times New Roman" w:hAnsi="Times New Roman" w:cs="Times New Roman"/>
                  <w:sz w:val="20"/>
                  <w:szCs w:val="20"/>
                </w:rPr>
                <w:t xml:space="preserve">Regarding CIC 8 </w:t>
              </w:r>
              <w:r w:rsidRPr="0061769B">
                <w:rPr>
                  <w:rFonts w:ascii="Times New Roman" w:hAnsi="Times New Roman" w:cs="Times New Roman"/>
                  <w:sz w:val="20"/>
                  <w:szCs w:val="20"/>
                </w:rPr>
                <w:t>– Mortgages and Loans</w:t>
              </w:r>
              <w:r>
                <w:rPr>
                  <w:rFonts w:ascii="Times New Roman" w:hAnsi="Times New Roman" w:cs="Times New Roman"/>
                  <w:sz w:val="20"/>
                  <w:szCs w:val="20"/>
                </w:rPr>
                <w:t xml:space="preserve">, other than </w:t>
              </w:r>
              <w:r w:rsidRPr="0061769B">
                <w:rPr>
                  <w:rFonts w:ascii="Times New Roman" w:hAnsi="Times New Roman" w:cs="Times New Roman"/>
                  <w:sz w:val="20"/>
                  <w:szCs w:val="20"/>
                </w:rPr>
                <w:t>mortgage and loans to natural persons</w:t>
              </w:r>
              <w:r>
                <w:rPr>
                  <w:rFonts w:ascii="Times New Roman" w:hAnsi="Times New Roman" w:cs="Times New Roman"/>
                  <w:sz w:val="20"/>
                  <w:szCs w:val="20"/>
                </w:rPr>
                <w:t xml:space="preserve"> the information shall relate to the borrower;</w:t>
              </w:r>
            </w:ins>
          </w:p>
          <w:p w:rsidR="00C72C2B" w:rsidRPr="008C0694" w:rsidDel="003E2828" w:rsidRDefault="003E2828" w:rsidP="003E2828">
            <w:pPr>
              <w:spacing w:after="200" w:line="276" w:lineRule="auto"/>
              <w:rPr>
                <w:del w:id="203" w:author="Author"/>
                <w:rFonts w:ascii="Times New Roman" w:hAnsi="Times New Roman" w:cs="Times New Roman"/>
                <w:sz w:val="20"/>
                <w:szCs w:val="20"/>
              </w:rPr>
            </w:pPr>
            <w:ins w:id="204" w:author="Author">
              <w:r w:rsidRPr="0061769B">
                <w:rPr>
                  <w:rFonts w:ascii="Times New Roman" w:hAnsi="Times New Roman" w:cs="Times New Roman"/>
                  <w:sz w:val="20"/>
                  <w:szCs w:val="20"/>
                </w:rPr>
                <w:t xml:space="preserve">This item is not applicable for </w:t>
              </w:r>
              <w:r>
                <w:rPr>
                  <w:rFonts w:ascii="Times New Roman" w:hAnsi="Times New Roman" w:cs="Times New Roman"/>
                  <w:sz w:val="20"/>
                  <w:szCs w:val="20"/>
                </w:rPr>
                <w:t>CIC 71</w:t>
              </w:r>
              <w:r w:rsidR="002923B6">
                <w:rPr>
                  <w:rFonts w:ascii="Times New Roman" w:hAnsi="Times New Roman" w:cs="Times New Roman"/>
                  <w:sz w:val="20"/>
                  <w:szCs w:val="20"/>
                </w:rPr>
                <w:t>, CIC 75 and</w:t>
              </w:r>
              <w:r>
                <w:rPr>
                  <w:rFonts w:ascii="Times New Roman" w:hAnsi="Times New Roman" w:cs="Times New Roman"/>
                  <w:sz w:val="20"/>
                  <w:szCs w:val="20"/>
                </w:rPr>
                <w:t xml:space="preserve"> -</w:t>
              </w:r>
              <w:del w:id="205" w:author="Author">
                <w:r w:rsidDel="002923B6">
                  <w:rPr>
                    <w:rFonts w:ascii="Times New Roman" w:hAnsi="Times New Roman" w:cs="Times New Roman"/>
                    <w:sz w:val="20"/>
                    <w:szCs w:val="20"/>
                  </w:rPr>
                  <w:delText xml:space="preserve"> Cash and</w:delText>
                </w:r>
              </w:del>
              <w:r>
                <w:rPr>
                  <w:rFonts w:ascii="Times New Roman" w:hAnsi="Times New Roman" w:cs="Times New Roman"/>
                  <w:sz w:val="20"/>
                  <w:szCs w:val="20"/>
                </w:rPr>
                <w:t xml:space="preserve"> </w:t>
              </w:r>
              <w:r w:rsidRPr="0061769B">
                <w:rPr>
                  <w:rFonts w:ascii="Times New Roman" w:hAnsi="Times New Roman" w:cs="Times New Roman"/>
                  <w:sz w:val="20"/>
                  <w:szCs w:val="20"/>
                </w:rPr>
                <w:t>CIC category 9 – Property.</w:t>
              </w:r>
            </w:ins>
            <w:del w:id="206" w:author="Author">
              <w:r w:rsidR="00C72C2B" w:rsidRPr="008C0694" w:rsidDel="003E2828">
                <w:rPr>
                  <w:rFonts w:ascii="Times New Roman" w:hAnsi="Times New Roman" w:cs="Times New Roman"/>
                  <w:sz w:val="20"/>
                  <w:szCs w:val="20"/>
                </w:rPr>
                <w:delText xml:space="preserve">Regarding CIC category 8 – Mortgages and Loans, when relating to mortgage and loans to natural persons, this item shall contain “Loans to AMSB members” or “Loans to other natural persons”, according to its nature. This item is not applicable for CIC category 9 – Property. </w:delText>
              </w:r>
            </w:del>
          </w:p>
          <w:p w:rsidR="00C72C2B" w:rsidRPr="008C0694" w:rsidRDefault="00C72C2B" w:rsidP="008C0694">
            <w:pPr>
              <w:rPr>
                <w:rFonts w:ascii="Times New Roman" w:hAnsi="Times New Roman" w:cs="Times New Roman"/>
                <w:sz w:val="20"/>
                <w:szCs w:val="20"/>
              </w:rPr>
            </w:pPr>
            <w:del w:id="207" w:author="Author">
              <w:r w:rsidRPr="008C0694" w:rsidDel="003E2828">
                <w:rPr>
                  <w:rFonts w:ascii="Times New Roman" w:hAnsi="Times New Roman" w:cs="Times New Roman"/>
                  <w:sz w:val="20"/>
                  <w:szCs w:val="20"/>
                </w:rPr>
                <w:delText>For Collective Investments Undertakings, the issuer name is the name of the fund manager.</w:delText>
              </w:r>
            </w:del>
          </w:p>
        </w:tc>
      </w:tr>
      <w:tr w:rsidR="00E84EED" w:rsidRPr="00D40E1C" w:rsidTr="008C0694">
        <w:trPr>
          <w:trHeight w:val="1605"/>
        </w:trPr>
        <w:tc>
          <w:tcPr>
            <w:tcW w:w="1378" w:type="dxa"/>
            <w:hideMark/>
          </w:tcPr>
          <w:p w:rsidR="00590031" w:rsidRDefault="00C11449" w:rsidP="008C0694">
            <w:pPr>
              <w:pStyle w:val="NoSpacing"/>
              <w:rPr>
                <w:rFonts w:ascii="Times New Roman" w:hAnsi="Times New Roman" w:cs="Times New Roman"/>
                <w:sz w:val="20"/>
              </w:rPr>
            </w:pPr>
            <w:r w:rsidRPr="008C0694">
              <w:rPr>
                <w:rFonts w:ascii="Times New Roman" w:hAnsi="Times New Roman" w:cs="Times New Roman"/>
                <w:sz w:val="20"/>
              </w:rPr>
              <w:t>C0</w:t>
            </w:r>
            <w:r w:rsidR="006D34E9">
              <w:rPr>
                <w:rFonts w:ascii="Times New Roman" w:hAnsi="Times New Roman" w:cs="Times New Roman"/>
                <w:sz w:val="20"/>
              </w:rPr>
              <w:t>170</w:t>
            </w:r>
          </w:p>
          <w:p w:rsidR="00532EA6" w:rsidRPr="008C0694" w:rsidRDefault="00532EA6" w:rsidP="008C0694">
            <w:pPr>
              <w:pStyle w:val="NoSpacing"/>
              <w:rPr>
                <w:rFonts w:ascii="Times New Roman" w:hAnsi="Times New Roman" w:cs="Times New Roman"/>
                <w:sz w:val="20"/>
              </w:rPr>
            </w:pPr>
            <w:r>
              <w:rPr>
                <w:rFonts w:ascii="Times New Roman" w:hAnsi="Times New Roman" w:cs="Times New Roman"/>
                <w:sz w:val="20"/>
              </w:rPr>
              <w:t>(A31)</w:t>
            </w:r>
          </w:p>
        </w:tc>
        <w:tc>
          <w:tcPr>
            <w:tcW w:w="1891" w:type="dxa"/>
            <w:hideMark/>
          </w:tcPr>
          <w:p w:rsidR="00E84EED" w:rsidRPr="008C0694" w:rsidRDefault="00E84EED">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Issuer Code</w:t>
            </w:r>
          </w:p>
        </w:tc>
        <w:tc>
          <w:tcPr>
            <w:tcW w:w="6053" w:type="dxa"/>
            <w:hideMark/>
          </w:tcPr>
          <w:p w:rsidR="003E2828" w:rsidRPr="0061769B" w:rsidRDefault="00E84EED" w:rsidP="0082238C">
            <w:pPr>
              <w:spacing w:line="276" w:lineRule="auto"/>
              <w:rPr>
                <w:ins w:id="208" w:author="Author"/>
                <w:rFonts w:ascii="Times New Roman" w:hAnsi="Times New Roman" w:cs="Times New Roman"/>
                <w:sz w:val="20"/>
                <w:szCs w:val="20"/>
              </w:rPr>
              <w:pPrChange w:id="209" w:author="Author">
                <w:pPr>
                  <w:spacing w:after="200" w:line="276" w:lineRule="auto"/>
                </w:pPr>
              </w:pPrChange>
            </w:pPr>
            <w:r w:rsidRPr="008C0694">
              <w:rPr>
                <w:rFonts w:ascii="Times New Roman" w:hAnsi="Times New Roman" w:cs="Times New Roman"/>
                <w:sz w:val="20"/>
                <w:szCs w:val="20"/>
              </w:rPr>
              <w:t>Identification code</w:t>
            </w:r>
            <w:r w:rsidR="00360C89" w:rsidRPr="00D40E1C">
              <w:rPr>
                <w:rFonts w:ascii="Times New Roman" w:hAnsi="Times New Roman" w:cs="Times New Roman"/>
                <w:sz w:val="20"/>
                <w:szCs w:val="20"/>
              </w:rPr>
              <w:t xml:space="preserve"> of the issuer code using the </w:t>
            </w:r>
            <w:r w:rsidRPr="008C0694">
              <w:rPr>
                <w:rFonts w:ascii="Times New Roman" w:hAnsi="Times New Roman" w:cs="Times New Roman"/>
                <w:sz w:val="20"/>
                <w:szCs w:val="20"/>
              </w:rPr>
              <w:t>Legal Entity Identifier (LEI) if available</w:t>
            </w:r>
            <w:r w:rsidR="00716328">
              <w:rPr>
                <w:rFonts w:ascii="Times New Roman" w:hAnsi="Times New Roman" w:cs="Times New Roman"/>
                <w:sz w:val="20"/>
                <w:szCs w:val="20"/>
              </w:rPr>
              <w:t>.</w:t>
            </w:r>
            <w:r w:rsidRPr="008C0694">
              <w:rPr>
                <w:rFonts w:ascii="Times New Roman" w:hAnsi="Times New Roman" w:cs="Times New Roman"/>
                <w:sz w:val="20"/>
                <w:szCs w:val="20"/>
              </w:rPr>
              <w:br/>
            </w:r>
            <w:r w:rsidRPr="008C0694">
              <w:rPr>
                <w:rFonts w:ascii="Times New Roman" w:hAnsi="Times New Roman" w:cs="Times New Roman"/>
                <w:sz w:val="20"/>
                <w:szCs w:val="20"/>
              </w:rPr>
              <w:br/>
            </w:r>
            <w:ins w:id="210" w:author="Author">
              <w:r w:rsidR="003E2828" w:rsidRPr="006C2F0D">
                <w:rPr>
                  <w:rFonts w:ascii="Times New Roman" w:hAnsi="Times New Roman" w:cs="Times New Roman"/>
                  <w:sz w:val="20"/>
                  <w:szCs w:val="20"/>
                </w:rPr>
                <w:t>The following shall be considered:</w:t>
              </w:r>
            </w:ins>
          </w:p>
          <w:p w:rsidR="003E2828" w:rsidRDefault="003E2828" w:rsidP="003E2828">
            <w:pPr>
              <w:pStyle w:val="ListParagraph"/>
              <w:numPr>
                <w:ilvl w:val="0"/>
                <w:numId w:val="4"/>
              </w:numPr>
              <w:rPr>
                <w:ins w:id="211" w:author="Author"/>
                <w:rFonts w:ascii="Times New Roman" w:hAnsi="Times New Roman" w:cs="Times New Roman"/>
                <w:sz w:val="20"/>
                <w:szCs w:val="20"/>
              </w:rPr>
            </w:pPr>
            <w:ins w:id="212" w:author="Author">
              <w:r w:rsidRPr="006C2F0D">
                <w:rPr>
                  <w:rFonts w:ascii="Times New Roman" w:hAnsi="Times New Roman" w:cs="Times New Roman"/>
                  <w:sz w:val="20"/>
                  <w:szCs w:val="20"/>
                </w:rPr>
                <w:t xml:space="preserve">Regarding CIC category 4 – Collective Investments Undertakings, the issuer </w:t>
              </w:r>
              <w:r>
                <w:rPr>
                  <w:rFonts w:ascii="Times New Roman" w:hAnsi="Times New Roman" w:cs="Times New Roman"/>
                  <w:sz w:val="20"/>
                  <w:szCs w:val="20"/>
                </w:rPr>
                <w:t>code</w:t>
              </w:r>
              <w:r w:rsidRPr="006C2F0D">
                <w:rPr>
                  <w:rFonts w:ascii="Times New Roman" w:hAnsi="Times New Roman" w:cs="Times New Roman"/>
                  <w:sz w:val="20"/>
                  <w:szCs w:val="20"/>
                </w:rPr>
                <w:t xml:space="preserve"> is the </w:t>
              </w:r>
              <w:r>
                <w:rPr>
                  <w:rFonts w:ascii="Times New Roman" w:hAnsi="Times New Roman" w:cs="Times New Roman"/>
                  <w:sz w:val="20"/>
                  <w:szCs w:val="20"/>
                </w:rPr>
                <w:t>code</w:t>
              </w:r>
              <w:r w:rsidRPr="006C2F0D">
                <w:rPr>
                  <w:rFonts w:ascii="Times New Roman" w:hAnsi="Times New Roman" w:cs="Times New Roman"/>
                  <w:sz w:val="20"/>
                  <w:szCs w:val="20"/>
                </w:rPr>
                <w:t xml:space="preserve"> of the fund manager;</w:t>
              </w:r>
            </w:ins>
          </w:p>
          <w:p w:rsidR="003E2828" w:rsidRPr="006C2F0D" w:rsidRDefault="003E2828" w:rsidP="003E2828">
            <w:pPr>
              <w:pStyle w:val="ListParagraph"/>
              <w:numPr>
                <w:ilvl w:val="0"/>
                <w:numId w:val="4"/>
              </w:numPr>
              <w:rPr>
                <w:ins w:id="213" w:author="Author"/>
                <w:rFonts w:ascii="Times New Roman" w:hAnsi="Times New Roman" w:cs="Times New Roman"/>
                <w:sz w:val="20"/>
                <w:szCs w:val="20"/>
              </w:rPr>
            </w:pPr>
            <w:ins w:id="214" w:author="Author">
              <w:r>
                <w:rPr>
                  <w:rFonts w:ascii="Times New Roman" w:hAnsi="Times New Roman" w:cs="Times New Roman"/>
                  <w:sz w:val="20"/>
                  <w:szCs w:val="20"/>
                </w:rPr>
                <w:t>Regarding CIC category 7 – Cash and deposits (excluding CIC 71</w:t>
              </w:r>
              <w:r w:rsidR="002923B6">
                <w:rPr>
                  <w:rFonts w:ascii="Times New Roman" w:hAnsi="Times New Roman" w:cs="Times New Roman"/>
                  <w:sz w:val="20"/>
                  <w:szCs w:val="20"/>
                </w:rPr>
                <w:t xml:space="preserve"> and CIC 75</w:t>
              </w:r>
              <w:r>
                <w:rPr>
                  <w:rFonts w:ascii="Times New Roman" w:hAnsi="Times New Roman" w:cs="Times New Roman"/>
                  <w:sz w:val="20"/>
                  <w:szCs w:val="20"/>
                </w:rPr>
                <w:t>), the issuer code is the code of the depositary entity</w:t>
              </w:r>
            </w:ins>
          </w:p>
          <w:p w:rsidR="003E2828" w:rsidRPr="0061769B" w:rsidRDefault="003E2828" w:rsidP="003E2828">
            <w:pPr>
              <w:pStyle w:val="ListParagraph"/>
              <w:numPr>
                <w:ilvl w:val="0"/>
                <w:numId w:val="4"/>
              </w:numPr>
              <w:rPr>
                <w:ins w:id="215" w:author="Author"/>
                <w:rFonts w:ascii="Times New Roman" w:hAnsi="Times New Roman" w:cs="Times New Roman"/>
                <w:sz w:val="20"/>
                <w:szCs w:val="20"/>
              </w:rPr>
            </w:pPr>
            <w:ins w:id="216" w:author="Author">
              <w:r>
                <w:rPr>
                  <w:rFonts w:ascii="Times New Roman" w:hAnsi="Times New Roman" w:cs="Times New Roman"/>
                  <w:sz w:val="20"/>
                  <w:szCs w:val="20"/>
                </w:rPr>
                <w:t xml:space="preserve">Regarding CIC 8 </w:t>
              </w:r>
              <w:r w:rsidRPr="0061769B">
                <w:rPr>
                  <w:rFonts w:ascii="Times New Roman" w:hAnsi="Times New Roman" w:cs="Times New Roman"/>
                  <w:sz w:val="20"/>
                  <w:szCs w:val="20"/>
                </w:rPr>
                <w:t>– Mortgages and Loans</w:t>
              </w:r>
              <w:r>
                <w:rPr>
                  <w:rFonts w:ascii="Times New Roman" w:hAnsi="Times New Roman" w:cs="Times New Roman"/>
                  <w:sz w:val="20"/>
                  <w:szCs w:val="20"/>
                </w:rPr>
                <w:t xml:space="preserve">, other than </w:t>
              </w:r>
              <w:r w:rsidRPr="0061769B">
                <w:rPr>
                  <w:rFonts w:ascii="Times New Roman" w:hAnsi="Times New Roman" w:cs="Times New Roman"/>
                  <w:sz w:val="20"/>
                  <w:szCs w:val="20"/>
                </w:rPr>
                <w:t>mortgage and loans to natural persons</w:t>
              </w:r>
              <w:r>
                <w:rPr>
                  <w:rFonts w:ascii="Times New Roman" w:hAnsi="Times New Roman" w:cs="Times New Roman"/>
                  <w:sz w:val="20"/>
                  <w:szCs w:val="20"/>
                </w:rPr>
                <w:t xml:space="preserve"> the information shall relate to the borrower;</w:t>
              </w:r>
            </w:ins>
          </w:p>
          <w:p w:rsidR="003E2828" w:rsidRDefault="003E2828" w:rsidP="003E2828">
            <w:pPr>
              <w:pStyle w:val="ListParagraph"/>
              <w:numPr>
                <w:ilvl w:val="0"/>
                <w:numId w:val="4"/>
              </w:numPr>
              <w:rPr>
                <w:ins w:id="217" w:author="Author"/>
                <w:rFonts w:ascii="Times New Roman" w:hAnsi="Times New Roman" w:cs="Times New Roman"/>
                <w:sz w:val="20"/>
                <w:szCs w:val="20"/>
              </w:rPr>
            </w:pPr>
            <w:ins w:id="218" w:author="Author">
              <w:r w:rsidRPr="00EF7858">
                <w:rPr>
                  <w:rFonts w:ascii="Times New Roman" w:hAnsi="Times New Roman" w:cs="Times New Roman"/>
                  <w:sz w:val="20"/>
                  <w:szCs w:val="20"/>
                </w:rPr>
                <w:t>This item is not applicable for CIC 71</w:t>
              </w:r>
              <w:r w:rsidR="002923B6">
                <w:rPr>
                  <w:rFonts w:ascii="Times New Roman" w:hAnsi="Times New Roman" w:cs="Times New Roman"/>
                  <w:sz w:val="20"/>
                  <w:szCs w:val="20"/>
                </w:rPr>
                <w:t>, CIC 75</w:t>
              </w:r>
              <w:del w:id="219" w:author="Author">
                <w:r w:rsidRPr="00EF7858" w:rsidDel="002923B6">
                  <w:rPr>
                    <w:rFonts w:ascii="Times New Roman" w:hAnsi="Times New Roman" w:cs="Times New Roman"/>
                    <w:sz w:val="20"/>
                    <w:szCs w:val="20"/>
                  </w:rPr>
                  <w:delText xml:space="preserve"> - Cash</w:delText>
                </w:r>
              </w:del>
              <w:r w:rsidRPr="00EF7858">
                <w:rPr>
                  <w:rFonts w:ascii="Times New Roman" w:hAnsi="Times New Roman" w:cs="Times New Roman"/>
                  <w:sz w:val="20"/>
                  <w:szCs w:val="20"/>
                </w:rPr>
                <w:t xml:space="preserve"> and </w:t>
              </w:r>
              <w:r w:rsidRPr="003E4442">
                <w:rPr>
                  <w:rFonts w:ascii="Times New Roman" w:hAnsi="Times New Roman" w:cs="Times New Roman"/>
                  <w:sz w:val="20"/>
                  <w:szCs w:val="20"/>
                </w:rPr>
                <w:t xml:space="preserve">CIC category 9 – Property; </w:t>
              </w:r>
            </w:ins>
          </w:p>
          <w:p w:rsidR="00E84EED" w:rsidRPr="008C0694" w:rsidDel="003E2828" w:rsidRDefault="003E2828" w:rsidP="003E2828">
            <w:pPr>
              <w:spacing w:after="200" w:line="276" w:lineRule="auto"/>
              <w:rPr>
                <w:del w:id="220" w:author="Author"/>
                <w:rFonts w:ascii="Times New Roman" w:hAnsi="Times New Roman" w:cs="Times New Roman"/>
                <w:sz w:val="20"/>
                <w:szCs w:val="20"/>
              </w:rPr>
            </w:pPr>
            <w:ins w:id="221" w:author="Author">
              <w:r w:rsidRPr="00EF7858">
                <w:rPr>
                  <w:rFonts w:ascii="Times New Roman" w:hAnsi="Times New Roman" w:cs="Times New Roman"/>
                  <w:sz w:val="20"/>
                  <w:szCs w:val="20"/>
                </w:rPr>
                <w:t>This item is not applicable to CIC category 8 – Mortgages and Loans, when relating to mortgage and loans to natural persons.</w:t>
              </w:r>
            </w:ins>
            <w:del w:id="222" w:author="Author">
              <w:r w:rsidR="00E84EED" w:rsidRPr="008C0694" w:rsidDel="003E2828">
                <w:rPr>
                  <w:rFonts w:ascii="Times New Roman" w:hAnsi="Times New Roman" w:cs="Times New Roman"/>
                  <w:sz w:val="20"/>
                  <w:szCs w:val="20"/>
                </w:rPr>
                <w:delText xml:space="preserve">If none is available this item </w:delText>
              </w:r>
              <w:r w:rsidR="00EE141B" w:rsidRPr="00D40E1C" w:rsidDel="003E2828">
                <w:rPr>
                  <w:rFonts w:ascii="Times New Roman" w:hAnsi="Times New Roman" w:cs="Times New Roman"/>
                  <w:sz w:val="20"/>
                  <w:szCs w:val="20"/>
                </w:rPr>
                <w:delText xml:space="preserve">shall </w:delText>
              </w:r>
              <w:r w:rsidR="00E84EED" w:rsidRPr="008C0694" w:rsidDel="003E2828">
                <w:rPr>
                  <w:rFonts w:ascii="Times New Roman" w:hAnsi="Times New Roman" w:cs="Times New Roman"/>
                  <w:sz w:val="20"/>
                  <w:szCs w:val="20"/>
                </w:rPr>
                <w:delText>not be reported</w:delText>
              </w:r>
              <w:r w:rsidR="00077A44" w:rsidRPr="008C0694" w:rsidDel="003E2828">
                <w:rPr>
                  <w:rFonts w:ascii="Times New Roman" w:hAnsi="Times New Roman" w:cs="Times New Roman"/>
                  <w:sz w:val="20"/>
                  <w:szCs w:val="20"/>
                </w:rPr>
                <w:delText>.</w:delText>
              </w:r>
            </w:del>
          </w:p>
          <w:p w:rsidR="00077A44" w:rsidRPr="008C0694" w:rsidDel="003E2828" w:rsidRDefault="00077A44" w:rsidP="00077A44">
            <w:pPr>
              <w:spacing w:after="200" w:line="276" w:lineRule="auto"/>
              <w:rPr>
                <w:del w:id="223" w:author="Author"/>
                <w:rFonts w:ascii="Times New Roman" w:hAnsi="Times New Roman" w:cs="Times New Roman"/>
                <w:sz w:val="20"/>
                <w:szCs w:val="20"/>
              </w:rPr>
            </w:pPr>
            <w:del w:id="224" w:author="Author">
              <w:r w:rsidRPr="008C0694" w:rsidDel="003E2828">
                <w:rPr>
                  <w:rFonts w:ascii="Times New Roman" w:hAnsi="Times New Roman" w:cs="Times New Roman"/>
                  <w:sz w:val="20"/>
                  <w:szCs w:val="20"/>
                </w:rPr>
                <w:delText>This item is not applicable to CIC category 8 – Mortgages and Loans, when relating to mortgage and loans to natural persons.</w:delText>
              </w:r>
            </w:del>
          </w:p>
          <w:p w:rsidR="00077A44" w:rsidRPr="008C0694" w:rsidRDefault="00077A44" w:rsidP="00077A44">
            <w:pPr>
              <w:spacing w:after="200" w:line="276" w:lineRule="auto"/>
              <w:rPr>
                <w:rFonts w:ascii="Times New Roman" w:hAnsi="Times New Roman" w:cs="Times New Roman"/>
                <w:sz w:val="20"/>
                <w:szCs w:val="20"/>
              </w:rPr>
            </w:pPr>
            <w:del w:id="225" w:author="Author">
              <w:r w:rsidRPr="008C0694" w:rsidDel="003E2828">
                <w:rPr>
                  <w:rFonts w:ascii="Times New Roman" w:hAnsi="Times New Roman" w:cs="Times New Roman"/>
                  <w:sz w:val="20"/>
                  <w:szCs w:val="20"/>
                </w:rPr>
                <w:delText>This item is not applicable for CIC category 9 – Property.</w:delText>
              </w:r>
            </w:del>
          </w:p>
        </w:tc>
      </w:tr>
      <w:tr w:rsidR="00A5125D" w:rsidRPr="00D40E1C" w:rsidTr="008C0694">
        <w:trPr>
          <w:trHeight w:val="975"/>
        </w:trPr>
        <w:tc>
          <w:tcPr>
            <w:tcW w:w="1378" w:type="dxa"/>
            <w:hideMark/>
          </w:tcPr>
          <w:p w:rsidR="00590031" w:rsidRDefault="00C11449" w:rsidP="008C0694">
            <w:pPr>
              <w:pStyle w:val="NoSpacing"/>
              <w:rPr>
                <w:rFonts w:ascii="Times New Roman" w:hAnsi="Times New Roman" w:cs="Times New Roman"/>
                <w:sz w:val="20"/>
              </w:rPr>
            </w:pPr>
            <w:r w:rsidRPr="008C0694">
              <w:rPr>
                <w:rFonts w:ascii="Times New Roman" w:hAnsi="Times New Roman" w:cs="Times New Roman"/>
                <w:sz w:val="20"/>
              </w:rPr>
              <w:t>C0</w:t>
            </w:r>
            <w:r w:rsidR="006D34E9">
              <w:rPr>
                <w:rFonts w:ascii="Times New Roman" w:hAnsi="Times New Roman" w:cs="Times New Roman"/>
                <w:sz w:val="20"/>
              </w:rPr>
              <w:t>180</w:t>
            </w:r>
          </w:p>
          <w:p w:rsidR="00532EA6" w:rsidRPr="008C0694" w:rsidRDefault="00532EA6" w:rsidP="008C0694">
            <w:pPr>
              <w:pStyle w:val="NoSpacing"/>
              <w:rPr>
                <w:rFonts w:ascii="Times New Roman" w:hAnsi="Times New Roman" w:cs="Times New Roman"/>
                <w:sz w:val="20"/>
                <w:szCs w:val="20"/>
              </w:rPr>
            </w:pPr>
            <w:r>
              <w:rPr>
                <w:rFonts w:ascii="Times New Roman" w:hAnsi="Times New Roman" w:cs="Times New Roman"/>
                <w:sz w:val="20"/>
              </w:rPr>
              <w:t>(A33)</w:t>
            </w:r>
          </w:p>
        </w:tc>
        <w:tc>
          <w:tcPr>
            <w:tcW w:w="1891" w:type="dxa"/>
            <w:hideMark/>
          </w:tcPr>
          <w:p w:rsidR="00A5125D" w:rsidRPr="008C0694" w:rsidRDefault="00A5125D">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Type of issuer code</w:t>
            </w:r>
          </w:p>
        </w:tc>
        <w:tc>
          <w:tcPr>
            <w:tcW w:w="6053" w:type="dxa"/>
            <w:hideMark/>
          </w:tcPr>
          <w:p w:rsidR="004B243E" w:rsidRDefault="00A5125D" w:rsidP="009E6FF5">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Identification of the code used for the “Issuer Code” item. One of the options in the following closed list shall be used:</w:t>
            </w:r>
            <w:r w:rsidRPr="008C0694">
              <w:rPr>
                <w:rFonts w:ascii="Times New Roman" w:hAnsi="Times New Roman" w:cs="Times New Roman"/>
                <w:sz w:val="20"/>
                <w:szCs w:val="20"/>
              </w:rPr>
              <w:br/>
            </w:r>
            <w:r w:rsidR="00360C89" w:rsidRPr="00D40E1C">
              <w:rPr>
                <w:rFonts w:ascii="Times New Roman" w:hAnsi="Times New Roman" w:cs="Times New Roman"/>
                <w:sz w:val="20"/>
                <w:szCs w:val="20"/>
              </w:rPr>
              <w:t xml:space="preserve">1 </w:t>
            </w:r>
            <w:r w:rsidRPr="008C0694">
              <w:rPr>
                <w:rFonts w:ascii="Times New Roman" w:hAnsi="Times New Roman" w:cs="Times New Roman"/>
                <w:sz w:val="20"/>
                <w:szCs w:val="20"/>
              </w:rPr>
              <w:t xml:space="preserve">- LEI </w:t>
            </w:r>
            <w:r w:rsidRPr="008C0694">
              <w:rPr>
                <w:rFonts w:ascii="Times New Roman" w:hAnsi="Times New Roman" w:cs="Times New Roman"/>
                <w:sz w:val="20"/>
                <w:szCs w:val="20"/>
              </w:rPr>
              <w:br/>
            </w:r>
            <w:r w:rsidR="004B243E">
              <w:rPr>
                <w:rFonts w:ascii="Times New Roman" w:hAnsi="Times New Roman" w:cs="Times New Roman"/>
                <w:sz w:val="20"/>
                <w:szCs w:val="20"/>
              </w:rPr>
              <w:t>9 - None</w:t>
            </w:r>
          </w:p>
          <w:p w:rsidR="009E6FF5" w:rsidRPr="008C0694" w:rsidRDefault="009E6FF5" w:rsidP="009E6FF5">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This item is not applicable to CIC category 8 – Mortgages and Loans, when relating to mortgage and loans to natural persons.</w:t>
            </w:r>
          </w:p>
          <w:p w:rsidR="009E6FF5" w:rsidRPr="008C0694" w:rsidRDefault="009E6FF5" w:rsidP="00014BEA">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 xml:space="preserve">This item is not applicable for </w:t>
            </w:r>
            <w:ins w:id="226" w:author="Author">
              <w:r w:rsidR="003E2828">
                <w:rPr>
                  <w:rFonts w:ascii="Times New Roman" w:hAnsi="Times New Roman" w:cs="Times New Roman"/>
                  <w:sz w:val="20"/>
                  <w:szCs w:val="20"/>
                </w:rPr>
                <w:t>CIC 71</w:t>
              </w:r>
              <w:r w:rsidR="00014BEA">
                <w:rPr>
                  <w:rFonts w:ascii="Times New Roman" w:hAnsi="Times New Roman" w:cs="Times New Roman"/>
                  <w:sz w:val="20"/>
                  <w:szCs w:val="20"/>
                </w:rPr>
                <w:t>, CIC 75</w:t>
              </w:r>
              <w:r w:rsidR="003E2828">
                <w:rPr>
                  <w:rFonts w:ascii="Times New Roman" w:hAnsi="Times New Roman" w:cs="Times New Roman"/>
                  <w:sz w:val="20"/>
                  <w:szCs w:val="20"/>
                </w:rPr>
                <w:t xml:space="preserve"> </w:t>
              </w:r>
              <w:del w:id="227" w:author="Author">
                <w:r w:rsidR="003E2828" w:rsidDel="00014BEA">
                  <w:rPr>
                    <w:rFonts w:ascii="Times New Roman" w:hAnsi="Times New Roman" w:cs="Times New Roman"/>
                    <w:sz w:val="20"/>
                    <w:szCs w:val="20"/>
                  </w:rPr>
                  <w:delText>-</w:delText>
                </w:r>
              </w:del>
              <w:r w:rsidR="003E2828">
                <w:rPr>
                  <w:rFonts w:ascii="Times New Roman" w:hAnsi="Times New Roman" w:cs="Times New Roman"/>
                  <w:sz w:val="20"/>
                  <w:szCs w:val="20"/>
                </w:rPr>
                <w:t xml:space="preserve"> </w:t>
              </w:r>
              <w:del w:id="228" w:author="Author">
                <w:r w:rsidR="003E2828" w:rsidDel="00014BEA">
                  <w:rPr>
                    <w:rFonts w:ascii="Times New Roman" w:hAnsi="Times New Roman" w:cs="Times New Roman"/>
                    <w:sz w:val="20"/>
                    <w:szCs w:val="20"/>
                  </w:rPr>
                  <w:delText xml:space="preserve">Cash </w:delText>
                </w:r>
              </w:del>
              <w:r w:rsidR="003E2828">
                <w:rPr>
                  <w:rFonts w:ascii="Times New Roman" w:hAnsi="Times New Roman" w:cs="Times New Roman"/>
                  <w:sz w:val="20"/>
                  <w:szCs w:val="20"/>
                </w:rPr>
                <w:t xml:space="preserve">and </w:t>
              </w:r>
            </w:ins>
            <w:r w:rsidRPr="008C0694">
              <w:rPr>
                <w:rFonts w:ascii="Times New Roman" w:hAnsi="Times New Roman" w:cs="Times New Roman"/>
                <w:sz w:val="20"/>
                <w:szCs w:val="20"/>
              </w:rPr>
              <w:t>CIC category 9 – Property.</w:t>
            </w:r>
          </w:p>
        </w:tc>
      </w:tr>
      <w:tr w:rsidR="00A762B1" w:rsidRPr="00D40E1C" w:rsidTr="008C0694">
        <w:trPr>
          <w:trHeight w:val="3039"/>
        </w:trPr>
        <w:tc>
          <w:tcPr>
            <w:tcW w:w="1378" w:type="dxa"/>
            <w:hideMark/>
          </w:tcPr>
          <w:p w:rsidR="00A762B1" w:rsidRDefault="00A762B1" w:rsidP="008C0694">
            <w:pPr>
              <w:pStyle w:val="NoSpacing"/>
              <w:rPr>
                <w:rFonts w:ascii="Times New Roman" w:hAnsi="Times New Roman" w:cs="Times New Roman"/>
                <w:sz w:val="20"/>
              </w:rPr>
            </w:pPr>
            <w:r w:rsidRPr="008C0694">
              <w:rPr>
                <w:rFonts w:ascii="Times New Roman" w:hAnsi="Times New Roman" w:cs="Times New Roman"/>
                <w:sz w:val="20"/>
              </w:rPr>
              <w:t>C01</w:t>
            </w:r>
            <w:r w:rsidR="006D34E9">
              <w:rPr>
                <w:rFonts w:ascii="Times New Roman" w:hAnsi="Times New Roman" w:cs="Times New Roman"/>
                <w:sz w:val="20"/>
              </w:rPr>
              <w:t>90</w:t>
            </w:r>
          </w:p>
          <w:p w:rsidR="00532EA6" w:rsidRPr="008C0694" w:rsidRDefault="00532EA6" w:rsidP="008C0694">
            <w:pPr>
              <w:pStyle w:val="NoSpacing"/>
              <w:rPr>
                <w:rFonts w:ascii="Times New Roman" w:hAnsi="Times New Roman" w:cs="Times New Roman"/>
                <w:sz w:val="20"/>
                <w:szCs w:val="20"/>
              </w:rPr>
            </w:pPr>
            <w:r>
              <w:rPr>
                <w:rFonts w:ascii="Times New Roman" w:hAnsi="Times New Roman" w:cs="Times New Roman"/>
                <w:sz w:val="20"/>
              </w:rPr>
              <w:t>(A6)</w:t>
            </w:r>
          </w:p>
        </w:tc>
        <w:tc>
          <w:tcPr>
            <w:tcW w:w="1891" w:type="dxa"/>
            <w:hideMark/>
          </w:tcPr>
          <w:p w:rsidR="00A762B1" w:rsidRPr="008C0694" w:rsidRDefault="00A762B1">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Issuer Sector</w:t>
            </w:r>
          </w:p>
        </w:tc>
        <w:tc>
          <w:tcPr>
            <w:tcW w:w="6053" w:type="dxa"/>
            <w:hideMark/>
          </w:tcPr>
          <w:p w:rsidR="00A762B1" w:rsidRDefault="003E2828" w:rsidP="000B1A58">
            <w:pPr>
              <w:rPr>
                <w:ins w:id="229" w:author="Author"/>
                <w:rFonts w:ascii="Times New Roman" w:hAnsi="Times New Roman" w:cs="Times New Roman"/>
                <w:sz w:val="20"/>
                <w:szCs w:val="20"/>
              </w:rPr>
            </w:pPr>
            <w:ins w:id="230" w:author="Author">
              <w:r w:rsidRPr="0061769B">
                <w:rPr>
                  <w:rFonts w:ascii="Times New Roman" w:hAnsi="Times New Roman" w:cs="Times New Roman"/>
                  <w:sz w:val="20"/>
                  <w:szCs w:val="20"/>
                </w:rPr>
                <w:t>Identify the economic sector of issuer based on the latest version of NACE code</w:t>
              </w:r>
              <w:r>
                <w:rPr>
                  <w:rFonts w:ascii="Times New Roman" w:hAnsi="Times New Roman" w:cs="Times New Roman"/>
                  <w:sz w:val="20"/>
                  <w:szCs w:val="20"/>
                </w:rPr>
                <w:t xml:space="preserve"> (as published in an EC Regulation)</w:t>
              </w:r>
              <w:r w:rsidRPr="0061769B">
                <w:rPr>
                  <w:rFonts w:ascii="Times New Roman" w:hAnsi="Times New Roman" w:cs="Times New Roman"/>
                  <w:sz w:val="20"/>
                  <w:szCs w:val="20"/>
                </w:rPr>
                <w:t xml:space="preserve">. The letter reference of the NACE code identifying the Section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be used as a minimum for identifying sectors (e.g. ‘A’ or ‘A1</w:t>
              </w:r>
              <w:r>
                <w:rPr>
                  <w:rFonts w:ascii="Times New Roman" w:hAnsi="Times New Roman" w:cs="Times New Roman"/>
                  <w:sz w:val="20"/>
                  <w:szCs w:val="20"/>
                </w:rPr>
                <w:t>.</w:t>
              </w:r>
              <w:r w:rsidRPr="0061769B">
                <w:rPr>
                  <w:rFonts w:ascii="Times New Roman" w:hAnsi="Times New Roman" w:cs="Times New Roman"/>
                  <w:sz w:val="20"/>
                  <w:szCs w:val="20"/>
                </w:rPr>
                <w:t>1</w:t>
              </w:r>
              <w:r>
                <w:rPr>
                  <w:rFonts w:ascii="Times New Roman" w:hAnsi="Times New Roman" w:cs="Times New Roman"/>
                  <w:sz w:val="20"/>
                  <w:szCs w:val="20"/>
                </w:rPr>
                <w:t>.</w:t>
              </w:r>
              <w:r w:rsidRPr="0061769B">
                <w:rPr>
                  <w:rFonts w:ascii="Times New Roman" w:hAnsi="Times New Roman" w:cs="Times New Roman"/>
                  <w:sz w:val="20"/>
                  <w:szCs w:val="20"/>
                </w:rPr>
                <w:t xml:space="preserve">1’ would be acceptable) except for the NACE relating to Financial and Insurance activities, for which the letter identifying the Section followed by the 4 digits code for the class </w:t>
              </w:r>
              <w:r w:rsidRPr="006C2F0D">
                <w:rPr>
                  <w:rFonts w:ascii="Times New Roman" w:hAnsi="Times New Roman" w:cs="Times New Roman"/>
                  <w:sz w:val="20"/>
                  <w:szCs w:val="20"/>
                </w:rPr>
                <w:t>shall</w:t>
              </w:r>
              <w:r w:rsidRPr="0061769B">
                <w:rPr>
                  <w:rFonts w:ascii="Times New Roman" w:hAnsi="Times New Roman" w:cs="Times New Roman"/>
                  <w:sz w:val="20"/>
                  <w:szCs w:val="20"/>
                </w:rPr>
                <w:t xml:space="preserve"> be used (e.g. ‘K64</w:t>
              </w:r>
              <w:r>
                <w:rPr>
                  <w:rFonts w:ascii="Times New Roman" w:hAnsi="Times New Roman" w:cs="Times New Roman"/>
                  <w:sz w:val="20"/>
                  <w:szCs w:val="20"/>
                </w:rPr>
                <w:t>.</w:t>
              </w:r>
              <w:r w:rsidRPr="0061769B">
                <w:rPr>
                  <w:rFonts w:ascii="Times New Roman" w:hAnsi="Times New Roman" w:cs="Times New Roman"/>
                  <w:sz w:val="20"/>
                  <w:szCs w:val="20"/>
                </w:rPr>
                <w:t>1</w:t>
              </w:r>
              <w:r>
                <w:rPr>
                  <w:rFonts w:ascii="Times New Roman" w:hAnsi="Times New Roman" w:cs="Times New Roman"/>
                  <w:sz w:val="20"/>
                  <w:szCs w:val="20"/>
                </w:rPr>
                <w:t>.</w:t>
              </w:r>
              <w:r w:rsidRPr="0061769B">
                <w:rPr>
                  <w:rFonts w:ascii="Times New Roman" w:hAnsi="Times New Roman" w:cs="Times New Roman"/>
                  <w:sz w:val="20"/>
                  <w:szCs w:val="20"/>
                </w:rPr>
                <w:t>1’).</w:t>
              </w:r>
            </w:ins>
            <w:del w:id="231" w:author="Author">
              <w:r w:rsidR="00A762B1" w:rsidRPr="008C0694" w:rsidDel="003E2828">
                <w:rPr>
                  <w:rFonts w:ascii="Times New Roman" w:hAnsi="Times New Roman" w:cs="Times New Roman"/>
                  <w:sz w:val="20"/>
                  <w:szCs w:val="20"/>
                </w:rPr>
                <w:delText xml:space="preserve">Identify the economic sector of issuer based on the latest version of NACE code. The letter reference of the NACE code identifying the Section must be used as a minimum for identifying sectors (e.g. ‘A’ or ‘A0111’ would be acceptable) except for the NACE relating to Financial and Insurance activities, for which the letter identifying the Section followed by the 4 digits code for the class </w:delText>
              </w:r>
              <w:r w:rsidR="00360C89" w:rsidRPr="00D40E1C" w:rsidDel="003E2828">
                <w:rPr>
                  <w:rFonts w:ascii="Times New Roman" w:hAnsi="Times New Roman" w:cs="Times New Roman"/>
                  <w:sz w:val="20"/>
                  <w:szCs w:val="20"/>
                </w:rPr>
                <w:delText>shall</w:delText>
              </w:r>
              <w:r w:rsidR="00A762B1" w:rsidRPr="008C0694" w:rsidDel="003E2828">
                <w:rPr>
                  <w:rFonts w:ascii="Times New Roman" w:hAnsi="Times New Roman" w:cs="Times New Roman"/>
                  <w:sz w:val="20"/>
                  <w:szCs w:val="20"/>
                </w:rPr>
                <w:delText xml:space="preserve"> be used (e.g. ‘K6411’). </w:delText>
              </w:r>
            </w:del>
          </w:p>
          <w:p w:rsidR="003E2828" w:rsidRPr="00D40E1C" w:rsidRDefault="003E2828" w:rsidP="000B1A58">
            <w:pPr>
              <w:rPr>
                <w:rFonts w:ascii="Times New Roman" w:hAnsi="Times New Roman" w:cs="Times New Roman"/>
                <w:sz w:val="20"/>
                <w:szCs w:val="20"/>
              </w:rPr>
            </w:pPr>
          </w:p>
          <w:p w:rsidR="00360C89" w:rsidRPr="00D40E1C" w:rsidRDefault="00360C89" w:rsidP="0082238C">
            <w:pPr>
              <w:rPr>
                <w:rFonts w:ascii="Times New Roman" w:hAnsi="Times New Roman" w:cs="Times New Roman"/>
                <w:sz w:val="20"/>
                <w:szCs w:val="20"/>
              </w:rPr>
              <w:pPrChange w:id="232" w:author="Author">
                <w:pPr>
                  <w:spacing w:after="120"/>
                </w:pPr>
              </w:pPrChange>
            </w:pPr>
            <w:r w:rsidRPr="008C0694">
              <w:rPr>
                <w:rFonts w:ascii="Times New Roman" w:hAnsi="Times New Roman" w:cs="Times New Roman"/>
                <w:sz w:val="20"/>
                <w:szCs w:val="20"/>
              </w:rPr>
              <w:t>The following shall be considered:</w:t>
            </w:r>
          </w:p>
          <w:p w:rsidR="003E2828" w:rsidRPr="003E2828" w:rsidRDefault="003E2828" w:rsidP="003E2828">
            <w:pPr>
              <w:pStyle w:val="ListParagraph"/>
              <w:numPr>
                <w:ilvl w:val="0"/>
                <w:numId w:val="4"/>
              </w:numPr>
              <w:rPr>
                <w:ins w:id="233" w:author="Author"/>
                <w:rFonts w:ascii="Times New Roman" w:hAnsi="Times New Roman" w:cs="Times New Roman"/>
                <w:sz w:val="20"/>
                <w:szCs w:val="20"/>
              </w:rPr>
            </w:pPr>
            <w:ins w:id="234" w:author="Author">
              <w:r w:rsidRPr="003E2828">
                <w:rPr>
                  <w:rFonts w:ascii="Times New Roman" w:hAnsi="Times New Roman" w:cs="Times New Roman"/>
                  <w:sz w:val="20"/>
                  <w:szCs w:val="20"/>
                </w:rPr>
                <w:t>Regarding CIC category 4 – Collective Investments Undertakings, the issuer sector is the sector of the fund manager;</w:t>
              </w:r>
            </w:ins>
          </w:p>
          <w:p w:rsidR="003E2828" w:rsidRPr="003E2828" w:rsidRDefault="003E2828" w:rsidP="003E2828">
            <w:pPr>
              <w:pStyle w:val="ListParagraph"/>
              <w:numPr>
                <w:ilvl w:val="0"/>
                <w:numId w:val="4"/>
              </w:numPr>
              <w:rPr>
                <w:ins w:id="235" w:author="Author"/>
                <w:rFonts w:ascii="Times New Roman" w:hAnsi="Times New Roman" w:cs="Times New Roman"/>
                <w:sz w:val="20"/>
                <w:szCs w:val="20"/>
              </w:rPr>
            </w:pPr>
            <w:ins w:id="236" w:author="Author">
              <w:r w:rsidRPr="003E2828">
                <w:rPr>
                  <w:rFonts w:ascii="Times New Roman" w:hAnsi="Times New Roman" w:cs="Times New Roman"/>
                  <w:sz w:val="20"/>
                  <w:szCs w:val="20"/>
                </w:rPr>
                <w:t>Regarding CIC category 7 – Cash and deposits (excluding CIC 71</w:t>
              </w:r>
              <w:r w:rsidR="00014BEA">
                <w:rPr>
                  <w:rFonts w:ascii="Times New Roman" w:hAnsi="Times New Roman" w:cs="Times New Roman"/>
                  <w:sz w:val="20"/>
                  <w:szCs w:val="20"/>
                </w:rPr>
                <w:t xml:space="preserve"> and CIC 75</w:t>
              </w:r>
              <w:r w:rsidRPr="003E2828">
                <w:rPr>
                  <w:rFonts w:ascii="Times New Roman" w:hAnsi="Times New Roman" w:cs="Times New Roman"/>
                  <w:sz w:val="20"/>
                  <w:szCs w:val="20"/>
                </w:rPr>
                <w:t>), the issuer sector is the sector of the depositary entity</w:t>
              </w:r>
            </w:ins>
          </w:p>
          <w:p w:rsidR="003E2828" w:rsidRPr="003E2828" w:rsidRDefault="003E2828" w:rsidP="003E2828">
            <w:pPr>
              <w:pStyle w:val="ListParagraph"/>
              <w:numPr>
                <w:ilvl w:val="0"/>
                <w:numId w:val="4"/>
              </w:numPr>
              <w:rPr>
                <w:ins w:id="237" w:author="Author"/>
                <w:rFonts w:ascii="Times New Roman" w:hAnsi="Times New Roman" w:cs="Times New Roman"/>
                <w:sz w:val="20"/>
                <w:szCs w:val="20"/>
              </w:rPr>
            </w:pPr>
            <w:ins w:id="238" w:author="Author">
              <w:r w:rsidRPr="003E2828">
                <w:rPr>
                  <w:rFonts w:ascii="Times New Roman" w:hAnsi="Times New Roman" w:cs="Times New Roman"/>
                  <w:sz w:val="20"/>
                  <w:szCs w:val="20"/>
                </w:rPr>
                <w:t>Regarding CIC 8 – Mortgages and Loans, other than mortgage and loans to natural persons the information shall relate to the borrower;</w:t>
              </w:r>
            </w:ins>
          </w:p>
          <w:p w:rsidR="003E2828" w:rsidRPr="003E2828" w:rsidRDefault="003E2828" w:rsidP="003E2828">
            <w:pPr>
              <w:pStyle w:val="ListParagraph"/>
              <w:numPr>
                <w:ilvl w:val="0"/>
                <w:numId w:val="4"/>
              </w:numPr>
              <w:rPr>
                <w:ins w:id="239" w:author="Author"/>
                <w:rFonts w:ascii="Times New Roman" w:hAnsi="Times New Roman" w:cs="Times New Roman"/>
                <w:sz w:val="20"/>
                <w:szCs w:val="20"/>
              </w:rPr>
            </w:pPr>
            <w:ins w:id="240" w:author="Author">
              <w:r w:rsidRPr="003E2828">
                <w:rPr>
                  <w:rFonts w:ascii="Times New Roman" w:hAnsi="Times New Roman" w:cs="Times New Roman"/>
                  <w:sz w:val="20"/>
                  <w:szCs w:val="20"/>
                </w:rPr>
                <w:t>This item is not applicable for CIC 71</w:t>
              </w:r>
              <w:r w:rsidR="00014BEA">
                <w:rPr>
                  <w:rFonts w:ascii="Times New Roman" w:hAnsi="Times New Roman" w:cs="Times New Roman"/>
                  <w:sz w:val="20"/>
                  <w:szCs w:val="20"/>
                </w:rPr>
                <w:t>, CIC 75</w:t>
              </w:r>
              <w:r w:rsidRPr="003E2828">
                <w:rPr>
                  <w:rFonts w:ascii="Times New Roman" w:hAnsi="Times New Roman" w:cs="Times New Roman"/>
                  <w:sz w:val="20"/>
                  <w:szCs w:val="20"/>
                </w:rPr>
                <w:t xml:space="preserve"> </w:t>
              </w:r>
              <w:del w:id="241" w:author="Author">
                <w:r w:rsidRPr="003E2828" w:rsidDel="00014BEA">
                  <w:rPr>
                    <w:rFonts w:ascii="Times New Roman" w:hAnsi="Times New Roman" w:cs="Times New Roman"/>
                    <w:sz w:val="20"/>
                    <w:szCs w:val="20"/>
                  </w:rPr>
                  <w:delText xml:space="preserve">- Cash </w:delText>
                </w:r>
              </w:del>
              <w:r w:rsidRPr="003E2828">
                <w:rPr>
                  <w:rFonts w:ascii="Times New Roman" w:hAnsi="Times New Roman" w:cs="Times New Roman"/>
                  <w:sz w:val="20"/>
                  <w:szCs w:val="20"/>
                </w:rPr>
                <w:t xml:space="preserve">and CIC category 9 – Property; </w:t>
              </w:r>
            </w:ins>
          </w:p>
          <w:p w:rsidR="00360C89" w:rsidRPr="00D40E1C" w:rsidDel="003E2828" w:rsidRDefault="003E2828" w:rsidP="003E2828">
            <w:pPr>
              <w:pStyle w:val="ListParagraph"/>
              <w:numPr>
                <w:ilvl w:val="0"/>
                <w:numId w:val="4"/>
              </w:numPr>
              <w:spacing w:line="276" w:lineRule="auto"/>
              <w:rPr>
                <w:del w:id="242" w:author="Author"/>
                <w:rFonts w:ascii="Times New Roman" w:hAnsi="Times New Roman" w:cs="Times New Roman"/>
                <w:sz w:val="20"/>
                <w:szCs w:val="20"/>
              </w:rPr>
            </w:pPr>
            <w:ins w:id="243" w:author="Author">
              <w:r w:rsidRPr="003E2828">
                <w:rPr>
                  <w:rFonts w:ascii="Times New Roman" w:hAnsi="Times New Roman" w:cs="Times New Roman"/>
                  <w:sz w:val="20"/>
                  <w:szCs w:val="20"/>
                </w:rPr>
                <w:t>This item is not applicable to CIC category 8 – Mortgages and Loans, when relating to mortgage and loans to natural persons.</w:t>
              </w:r>
            </w:ins>
            <w:del w:id="244" w:author="Author">
              <w:r w:rsidR="00360C89" w:rsidRPr="00D40E1C" w:rsidDel="003E2828">
                <w:rPr>
                  <w:rFonts w:ascii="Times New Roman" w:hAnsi="Times New Roman" w:cs="Times New Roman"/>
                  <w:sz w:val="20"/>
                  <w:szCs w:val="20"/>
                </w:rPr>
                <w:delText>This item is not applicable for CIC category 8 – Mortgages and Loans when relating to mortgages and loans to natural persons, as those assets are not required to individualised.</w:delText>
              </w:r>
            </w:del>
          </w:p>
          <w:p w:rsidR="00A762B1" w:rsidRPr="00D40E1C" w:rsidRDefault="00C70AB6" w:rsidP="008C0694">
            <w:pPr>
              <w:pStyle w:val="ListParagraph"/>
              <w:numPr>
                <w:ilvl w:val="0"/>
                <w:numId w:val="4"/>
              </w:numPr>
            </w:pPr>
            <w:del w:id="245" w:author="Author">
              <w:r w:rsidRPr="00BA608F" w:rsidDel="003E2828">
                <w:rPr>
                  <w:rFonts w:ascii="Times New Roman" w:hAnsi="Times New Roman" w:cs="Times New Roman"/>
                  <w:sz w:val="20"/>
                  <w:szCs w:val="20"/>
                </w:rPr>
                <w:delText>This item is not applicable for CIC category 9 – Property</w:delText>
              </w:r>
              <w:r w:rsidDel="003E2828">
                <w:rPr>
                  <w:rFonts w:ascii="Times New Roman" w:hAnsi="Times New Roman" w:cs="Times New Roman"/>
                  <w:sz w:val="20"/>
                  <w:szCs w:val="20"/>
                </w:rPr>
                <w:delText>.</w:delText>
              </w:r>
            </w:del>
          </w:p>
        </w:tc>
      </w:tr>
      <w:tr w:rsidR="00A762B1" w:rsidRPr="00D40E1C" w:rsidTr="008C0694">
        <w:trPr>
          <w:trHeight w:val="1560"/>
        </w:trPr>
        <w:tc>
          <w:tcPr>
            <w:tcW w:w="1378" w:type="dxa"/>
            <w:hideMark/>
          </w:tcPr>
          <w:p w:rsidR="00A762B1" w:rsidRDefault="00A762B1" w:rsidP="008C0694">
            <w:pPr>
              <w:pStyle w:val="NoSpacing"/>
              <w:rPr>
                <w:rFonts w:ascii="Times New Roman" w:hAnsi="Times New Roman" w:cs="Times New Roman"/>
                <w:sz w:val="20"/>
              </w:rPr>
            </w:pPr>
            <w:r w:rsidRPr="008C0694">
              <w:rPr>
                <w:rFonts w:ascii="Times New Roman" w:hAnsi="Times New Roman" w:cs="Times New Roman"/>
                <w:sz w:val="20"/>
              </w:rPr>
              <w:t>C0</w:t>
            </w:r>
            <w:r w:rsidR="006D34E9">
              <w:rPr>
                <w:rFonts w:ascii="Times New Roman" w:hAnsi="Times New Roman" w:cs="Times New Roman"/>
                <w:sz w:val="20"/>
              </w:rPr>
              <w:t>200</w:t>
            </w:r>
          </w:p>
          <w:p w:rsidR="00532EA6" w:rsidRPr="008C0694" w:rsidRDefault="00532EA6" w:rsidP="008C0694">
            <w:pPr>
              <w:pStyle w:val="NoSpacing"/>
              <w:rPr>
                <w:rFonts w:ascii="Times New Roman" w:hAnsi="Times New Roman" w:cs="Times New Roman"/>
                <w:sz w:val="20"/>
                <w:szCs w:val="20"/>
              </w:rPr>
            </w:pPr>
            <w:r>
              <w:rPr>
                <w:rFonts w:ascii="Times New Roman" w:hAnsi="Times New Roman" w:cs="Times New Roman"/>
                <w:sz w:val="20"/>
              </w:rPr>
              <w:t>(A7)</w:t>
            </w:r>
          </w:p>
        </w:tc>
        <w:tc>
          <w:tcPr>
            <w:tcW w:w="1891" w:type="dxa"/>
            <w:hideMark/>
          </w:tcPr>
          <w:p w:rsidR="00A762B1" w:rsidRPr="008C0694" w:rsidRDefault="00A762B1">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Issuer Group</w:t>
            </w:r>
            <w:r w:rsidR="004D7C96">
              <w:rPr>
                <w:rFonts w:ascii="Times New Roman" w:hAnsi="Times New Roman" w:cs="Times New Roman"/>
                <w:sz w:val="20"/>
                <w:szCs w:val="20"/>
              </w:rPr>
              <w:t xml:space="preserve"> N</w:t>
            </w:r>
            <w:r w:rsidR="00731E66">
              <w:rPr>
                <w:rFonts w:ascii="Times New Roman" w:hAnsi="Times New Roman" w:cs="Times New Roman"/>
                <w:sz w:val="20"/>
                <w:szCs w:val="20"/>
              </w:rPr>
              <w:t>ame</w:t>
            </w:r>
          </w:p>
        </w:tc>
        <w:tc>
          <w:tcPr>
            <w:tcW w:w="6053" w:type="dxa"/>
            <w:hideMark/>
          </w:tcPr>
          <w:p w:rsidR="00A762B1" w:rsidRPr="007B69B6" w:rsidDel="003E2828" w:rsidRDefault="003E2828" w:rsidP="000B1A58">
            <w:pPr>
              <w:spacing w:after="200" w:line="276" w:lineRule="auto"/>
              <w:rPr>
                <w:del w:id="246" w:author="Author"/>
                <w:rFonts w:ascii="Times New Roman" w:hAnsi="Times New Roman" w:cs="Times New Roman"/>
                <w:sz w:val="20"/>
                <w:szCs w:val="20"/>
              </w:rPr>
            </w:pPr>
            <w:ins w:id="247" w:author="Author">
              <w:r w:rsidRPr="0061769B">
                <w:rPr>
                  <w:rFonts w:ascii="Times New Roman" w:hAnsi="Times New Roman" w:cs="Times New Roman"/>
                  <w:sz w:val="20"/>
                  <w:szCs w:val="20"/>
                </w:rPr>
                <w:t xml:space="preserve">Name </w:t>
              </w:r>
              <w:r>
                <w:rPr>
                  <w:rFonts w:ascii="Times New Roman" w:hAnsi="Times New Roman" w:cs="Times New Roman"/>
                  <w:sz w:val="20"/>
                  <w:szCs w:val="20"/>
                </w:rPr>
                <w:t xml:space="preserve">of issuer’s </w:t>
              </w:r>
              <w:r w:rsidRPr="0061769B">
                <w:rPr>
                  <w:rFonts w:ascii="Times New Roman" w:hAnsi="Times New Roman" w:cs="Times New Roman"/>
                  <w:sz w:val="20"/>
                  <w:szCs w:val="20"/>
                </w:rPr>
                <w:t xml:space="preserve">ultimate </w:t>
              </w:r>
              <w:r w:rsidRPr="007B69B6">
                <w:rPr>
                  <w:rFonts w:ascii="Times New Roman" w:hAnsi="Times New Roman" w:cs="Times New Roman"/>
                  <w:sz w:val="20"/>
                  <w:szCs w:val="20"/>
                </w:rPr>
                <w:t xml:space="preserve">parent </w:t>
              </w:r>
              <w:del w:id="248" w:author="Author">
                <w:r w:rsidRPr="003065E7" w:rsidDel="00031EBF">
                  <w:rPr>
                    <w:rFonts w:ascii="Times New Roman" w:hAnsi="Times New Roman" w:cs="Times New Roman"/>
                    <w:sz w:val="20"/>
                    <w:szCs w:val="20"/>
                  </w:rPr>
                  <w:delText>entity</w:delText>
                </w:r>
              </w:del>
              <w:r w:rsidR="00474666" w:rsidRPr="007B69B6">
                <w:rPr>
                  <w:rFonts w:ascii="Times New Roman" w:hAnsi="Times New Roman" w:cs="Times New Roman"/>
                  <w:sz w:val="20"/>
                  <w:szCs w:val="20"/>
                </w:rPr>
                <w:t>entity</w:t>
              </w:r>
              <w:r w:rsidRPr="007B69B6">
                <w:rPr>
                  <w:rFonts w:ascii="Times New Roman" w:hAnsi="Times New Roman" w:cs="Times New Roman"/>
                  <w:sz w:val="20"/>
                  <w:szCs w:val="20"/>
                </w:rPr>
                <w:t>.</w:t>
              </w:r>
            </w:ins>
            <w:del w:id="249" w:author="Author">
              <w:r w:rsidR="00A762B1" w:rsidRPr="007B69B6" w:rsidDel="003E2828">
                <w:rPr>
                  <w:rFonts w:ascii="Times New Roman" w:hAnsi="Times New Roman" w:cs="Times New Roman"/>
                  <w:sz w:val="20"/>
                  <w:szCs w:val="20"/>
                </w:rPr>
                <w:delText xml:space="preserve">Name the ultimate parent undertaking of issuer. For collective investment </w:delText>
              </w:r>
              <w:r w:rsidR="00360C89" w:rsidRPr="007B69B6" w:rsidDel="003E2828">
                <w:rPr>
                  <w:rFonts w:ascii="Times New Roman" w:hAnsi="Times New Roman" w:cs="Times New Roman"/>
                  <w:sz w:val="20"/>
                  <w:szCs w:val="20"/>
                </w:rPr>
                <w:delText>undertakings</w:delText>
              </w:r>
              <w:r w:rsidR="00A762B1" w:rsidRPr="007B69B6" w:rsidDel="003E2828">
                <w:rPr>
                  <w:rFonts w:ascii="Times New Roman" w:hAnsi="Times New Roman" w:cs="Times New Roman"/>
                  <w:sz w:val="20"/>
                  <w:szCs w:val="20"/>
                </w:rPr>
                <w:delText xml:space="preserve"> the group relation relates to the fund manager.</w:delText>
              </w:r>
            </w:del>
          </w:p>
          <w:p w:rsidR="003E2828" w:rsidRPr="007B69B6" w:rsidRDefault="003E2828" w:rsidP="00EE141B">
            <w:pPr>
              <w:spacing w:after="200" w:line="276" w:lineRule="auto"/>
              <w:rPr>
                <w:ins w:id="250" w:author="Author"/>
                <w:rFonts w:ascii="Times New Roman" w:hAnsi="Times New Roman" w:cs="Times New Roman"/>
                <w:sz w:val="20"/>
                <w:szCs w:val="20"/>
              </w:rPr>
            </w:pPr>
          </w:p>
          <w:p w:rsidR="003E2828" w:rsidRDefault="00A762B1" w:rsidP="00EE141B">
            <w:pPr>
              <w:spacing w:after="200" w:line="276" w:lineRule="auto"/>
              <w:rPr>
                <w:ins w:id="251" w:author="Author"/>
                <w:rFonts w:ascii="Times New Roman" w:hAnsi="Times New Roman" w:cs="Times New Roman"/>
                <w:sz w:val="20"/>
                <w:szCs w:val="20"/>
              </w:rPr>
            </w:pPr>
            <w:r w:rsidRPr="007B69B6">
              <w:rPr>
                <w:rFonts w:ascii="Times New Roman" w:hAnsi="Times New Roman" w:cs="Times New Roman"/>
                <w:sz w:val="20"/>
                <w:szCs w:val="20"/>
              </w:rPr>
              <w:t>When available, this item co</w:t>
            </w:r>
            <w:r w:rsidRPr="008C0694">
              <w:rPr>
                <w:rFonts w:ascii="Times New Roman" w:hAnsi="Times New Roman" w:cs="Times New Roman"/>
                <w:sz w:val="20"/>
                <w:szCs w:val="20"/>
              </w:rPr>
              <w:t xml:space="preserve">rresponds to the entity name in the LEI database. When not available, corresponds to </w:t>
            </w:r>
            <w:r w:rsidR="00EE141B" w:rsidRPr="00D40E1C">
              <w:rPr>
                <w:rFonts w:ascii="Times New Roman" w:hAnsi="Times New Roman" w:cs="Times New Roman"/>
                <w:sz w:val="20"/>
                <w:szCs w:val="20"/>
              </w:rPr>
              <w:t>the legal</w:t>
            </w:r>
            <w:r w:rsidRPr="008C0694">
              <w:rPr>
                <w:rFonts w:ascii="Times New Roman" w:hAnsi="Times New Roman" w:cs="Times New Roman"/>
                <w:sz w:val="20"/>
                <w:szCs w:val="20"/>
              </w:rPr>
              <w:t xml:space="preserve"> name.</w:t>
            </w:r>
          </w:p>
          <w:p w:rsidR="003E2828" w:rsidRPr="0061769B" w:rsidRDefault="003E2828" w:rsidP="0082238C">
            <w:pPr>
              <w:spacing w:line="276" w:lineRule="auto"/>
              <w:rPr>
                <w:ins w:id="252" w:author="Author"/>
                <w:rFonts w:ascii="Times New Roman" w:hAnsi="Times New Roman" w:cs="Times New Roman"/>
                <w:sz w:val="20"/>
                <w:szCs w:val="20"/>
              </w:rPr>
              <w:pPrChange w:id="253" w:author="Author">
                <w:pPr>
                  <w:spacing w:after="200" w:line="276" w:lineRule="auto"/>
                </w:pPr>
              </w:pPrChange>
            </w:pPr>
            <w:ins w:id="254" w:author="Author">
              <w:r w:rsidRPr="006C2F0D">
                <w:rPr>
                  <w:rFonts w:ascii="Times New Roman" w:hAnsi="Times New Roman" w:cs="Times New Roman"/>
                  <w:sz w:val="20"/>
                  <w:szCs w:val="20"/>
                </w:rPr>
                <w:t>The following shall be considered:</w:t>
              </w:r>
            </w:ins>
          </w:p>
          <w:p w:rsidR="003E2828" w:rsidRDefault="003E2828" w:rsidP="003E2828">
            <w:pPr>
              <w:pStyle w:val="ListParagraph"/>
              <w:numPr>
                <w:ilvl w:val="0"/>
                <w:numId w:val="4"/>
              </w:numPr>
              <w:rPr>
                <w:ins w:id="255" w:author="Author"/>
                <w:rFonts w:ascii="Times New Roman" w:hAnsi="Times New Roman" w:cs="Times New Roman"/>
                <w:sz w:val="20"/>
                <w:szCs w:val="20"/>
              </w:rPr>
            </w:pPr>
            <w:ins w:id="256" w:author="Author">
              <w:r w:rsidRPr="006C2F0D">
                <w:rPr>
                  <w:rFonts w:ascii="Times New Roman" w:hAnsi="Times New Roman" w:cs="Times New Roman"/>
                  <w:sz w:val="20"/>
                  <w:szCs w:val="20"/>
                </w:rPr>
                <w:t xml:space="preserve">Regarding CIC category 4 – Collective Investments Undertakings, </w:t>
              </w:r>
              <w:r w:rsidRPr="0061769B">
                <w:rPr>
                  <w:rFonts w:ascii="Times New Roman" w:hAnsi="Times New Roman" w:cs="Times New Roman"/>
                  <w:sz w:val="20"/>
                  <w:szCs w:val="20"/>
                </w:rPr>
                <w:t>the group relation relates to the fund manager</w:t>
              </w:r>
              <w:r w:rsidRPr="006C2F0D">
                <w:rPr>
                  <w:rFonts w:ascii="Times New Roman" w:hAnsi="Times New Roman" w:cs="Times New Roman"/>
                  <w:sz w:val="20"/>
                  <w:szCs w:val="20"/>
                </w:rPr>
                <w:t>;</w:t>
              </w:r>
            </w:ins>
          </w:p>
          <w:p w:rsidR="003E2828" w:rsidRPr="006C2F0D" w:rsidRDefault="003E2828" w:rsidP="003E2828">
            <w:pPr>
              <w:pStyle w:val="ListParagraph"/>
              <w:numPr>
                <w:ilvl w:val="0"/>
                <w:numId w:val="4"/>
              </w:numPr>
              <w:rPr>
                <w:ins w:id="257" w:author="Author"/>
                <w:rFonts w:ascii="Times New Roman" w:hAnsi="Times New Roman" w:cs="Times New Roman"/>
                <w:sz w:val="20"/>
                <w:szCs w:val="20"/>
              </w:rPr>
            </w:pPr>
            <w:ins w:id="258" w:author="Author">
              <w:r>
                <w:rPr>
                  <w:rFonts w:ascii="Times New Roman" w:hAnsi="Times New Roman" w:cs="Times New Roman"/>
                  <w:sz w:val="20"/>
                  <w:szCs w:val="20"/>
                </w:rPr>
                <w:t>Regarding CIC category 7 – Cash and deposits (excluding CIC 71</w:t>
              </w:r>
              <w:r w:rsidR="00014BEA">
                <w:rPr>
                  <w:rFonts w:ascii="Times New Roman" w:hAnsi="Times New Roman" w:cs="Times New Roman"/>
                  <w:sz w:val="20"/>
                  <w:szCs w:val="20"/>
                </w:rPr>
                <w:t xml:space="preserve"> and CIC 75</w:t>
              </w:r>
              <w:r>
                <w:rPr>
                  <w:rFonts w:ascii="Times New Roman" w:hAnsi="Times New Roman" w:cs="Times New Roman"/>
                  <w:sz w:val="20"/>
                  <w:szCs w:val="20"/>
                </w:rPr>
                <w:t xml:space="preserve">), </w:t>
              </w:r>
              <w:r w:rsidRPr="0061769B">
                <w:rPr>
                  <w:rFonts w:ascii="Times New Roman" w:hAnsi="Times New Roman" w:cs="Times New Roman"/>
                  <w:sz w:val="20"/>
                  <w:szCs w:val="20"/>
                </w:rPr>
                <w:t>the group relation relates to the</w:t>
              </w:r>
              <w:r>
                <w:rPr>
                  <w:rFonts w:ascii="Times New Roman" w:hAnsi="Times New Roman" w:cs="Times New Roman"/>
                  <w:sz w:val="20"/>
                  <w:szCs w:val="20"/>
                </w:rPr>
                <w:t xml:space="preserve"> depositary entity</w:t>
              </w:r>
            </w:ins>
          </w:p>
          <w:p w:rsidR="003E2828" w:rsidRDefault="003E2828" w:rsidP="003E2828">
            <w:pPr>
              <w:pStyle w:val="ListParagraph"/>
              <w:numPr>
                <w:ilvl w:val="0"/>
                <w:numId w:val="4"/>
              </w:numPr>
              <w:rPr>
                <w:ins w:id="259" w:author="Author"/>
                <w:rFonts w:ascii="Times New Roman" w:hAnsi="Times New Roman" w:cs="Times New Roman"/>
                <w:sz w:val="20"/>
                <w:szCs w:val="20"/>
              </w:rPr>
            </w:pPr>
            <w:ins w:id="260" w:author="Author">
              <w:r>
                <w:rPr>
                  <w:rFonts w:ascii="Times New Roman" w:hAnsi="Times New Roman" w:cs="Times New Roman"/>
                  <w:sz w:val="20"/>
                  <w:szCs w:val="20"/>
                </w:rPr>
                <w:t xml:space="preserve">Regarding CIC 8 </w:t>
              </w:r>
              <w:r w:rsidRPr="0061769B">
                <w:rPr>
                  <w:rFonts w:ascii="Times New Roman" w:hAnsi="Times New Roman" w:cs="Times New Roman"/>
                  <w:sz w:val="20"/>
                  <w:szCs w:val="20"/>
                </w:rPr>
                <w:t>– Mortgages and Loans</w:t>
              </w:r>
              <w:r>
                <w:rPr>
                  <w:rFonts w:ascii="Times New Roman" w:hAnsi="Times New Roman" w:cs="Times New Roman"/>
                  <w:sz w:val="20"/>
                  <w:szCs w:val="20"/>
                </w:rPr>
                <w:t xml:space="preserve">, other than </w:t>
              </w:r>
              <w:r w:rsidRPr="0061769B">
                <w:rPr>
                  <w:rFonts w:ascii="Times New Roman" w:hAnsi="Times New Roman" w:cs="Times New Roman"/>
                  <w:sz w:val="20"/>
                  <w:szCs w:val="20"/>
                </w:rPr>
                <w:t>mortgage and loans to natural persons</w:t>
              </w:r>
              <w:r>
                <w:rPr>
                  <w:rFonts w:ascii="Times New Roman" w:hAnsi="Times New Roman" w:cs="Times New Roman"/>
                  <w:sz w:val="20"/>
                  <w:szCs w:val="20"/>
                </w:rPr>
                <w:t xml:space="preserve"> </w:t>
              </w:r>
              <w:r w:rsidRPr="0061769B">
                <w:rPr>
                  <w:rFonts w:ascii="Times New Roman" w:hAnsi="Times New Roman" w:cs="Times New Roman"/>
                  <w:sz w:val="20"/>
                  <w:szCs w:val="20"/>
                </w:rPr>
                <w:t>the group relation relates to the</w:t>
              </w:r>
              <w:r>
                <w:rPr>
                  <w:rFonts w:ascii="Times New Roman" w:hAnsi="Times New Roman" w:cs="Times New Roman"/>
                  <w:sz w:val="20"/>
                  <w:szCs w:val="20"/>
                </w:rPr>
                <w:t xml:space="preserve"> borrower;</w:t>
              </w:r>
            </w:ins>
          </w:p>
          <w:p w:rsidR="003E2828" w:rsidRPr="0061769B" w:rsidRDefault="003E2828" w:rsidP="003E2828">
            <w:pPr>
              <w:pStyle w:val="ListParagraph"/>
              <w:numPr>
                <w:ilvl w:val="0"/>
                <w:numId w:val="4"/>
              </w:numPr>
              <w:rPr>
                <w:ins w:id="261" w:author="Author"/>
                <w:rFonts w:ascii="Times New Roman" w:hAnsi="Times New Roman" w:cs="Times New Roman"/>
                <w:sz w:val="20"/>
                <w:szCs w:val="20"/>
              </w:rPr>
            </w:pPr>
            <w:ins w:id="262" w:author="Author">
              <w:r w:rsidRPr="0061769B">
                <w:rPr>
                  <w:rFonts w:ascii="Times New Roman" w:hAnsi="Times New Roman" w:cs="Times New Roman"/>
                  <w:sz w:val="20"/>
                  <w:szCs w:val="20"/>
                </w:rPr>
                <w:t xml:space="preserve">This item is not applicable for CIC category 8 – Mortgages and Loans (for mortgages and loans </w:t>
              </w:r>
              <w:r w:rsidRPr="006C2F0D">
                <w:rPr>
                  <w:rFonts w:ascii="Times New Roman" w:hAnsi="Times New Roman" w:cs="Times New Roman"/>
                  <w:sz w:val="20"/>
                  <w:szCs w:val="20"/>
                </w:rPr>
                <w:t>to natural persons</w:t>
              </w:r>
              <w:r>
                <w:rPr>
                  <w:rFonts w:ascii="Times New Roman" w:hAnsi="Times New Roman" w:cs="Times New Roman"/>
                  <w:sz w:val="20"/>
                  <w:szCs w:val="20"/>
                </w:rPr>
                <w:t>)</w:t>
              </w:r>
            </w:ins>
          </w:p>
          <w:p w:rsidR="00A762B1" w:rsidRPr="0082238C" w:rsidRDefault="003E2828" w:rsidP="0082238C">
            <w:pPr>
              <w:pStyle w:val="ListParagraph"/>
              <w:numPr>
                <w:ilvl w:val="0"/>
                <w:numId w:val="4"/>
              </w:numPr>
              <w:rPr>
                <w:rFonts w:ascii="Times New Roman" w:hAnsi="Times New Roman" w:cs="Times New Roman"/>
                <w:sz w:val="20"/>
                <w:szCs w:val="20"/>
                <w:rPrChange w:id="263" w:author="Author">
                  <w:rPr/>
                </w:rPrChange>
              </w:rPr>
              <w:pPrChange w:id="264" w:author="Author">
                <w:pPr>
                  <w:spacing w:after="200" w:line="276" w:lineRule="auto"/>
                </w:pPr>
              </w:pPrChange>
            </w:pPr>
            <w:ins w:id="265" w:author="Author">
              <w:r w:rsidRPr="0061769B">
                <w:rPr>
                  <w:rFonts w:ascii="Times New Roman" w:hAnsi="Times New Roman" w:cs="Times New Roman"/>
                  <w:sz w:val="20"/>
                  <w:szCs w:val="20"/>
                </w:rPr>
                <w:t xml:space="preserve">This item is not applicable for </w:t>
              </w:r>
              <w:r>
                <w:rPr>
                  <w:rFonts w:ascii="Times New Roman" w:hAnsi="Times New Roman" w:cs="Times New Roman"/>
                  <w:sz w:val="20"/>
                  <w:szCs w:val="20"/>
                </w:rPr>
                <w:t>CIC 71</w:t>
              </w:r>
              <w:r w:rsidR="00014BEA">
                <w:rPr>
                  <w:rFonts w:ascii="Times New Roman" w:hAnsi="Times New Roman" w:cs="Times New Roman"/>
                  <w:sz w:val="20"/>
                  <w:szCs w:val="20"/>
                </w:rPr>
                <w:t>, CIC 75</w:t>
              </w:r>
              <w:del w:id="266" w:author="Author">
                <w:r w:rsidDel="00014BEA">
                  <w:rPr>
                    <w:rFonts w:ascii="Times New Roman" w:hAnsi="Times New Roman" w:cs="Times New Roman"/>
                    <w:sz w:val="20"/>
                    <w:szCs w:val="20"/>
                  </w:rPr>
                  <w:delText xml:space="preserve"> - Cash</w:delText>
                </w:r>
              </w:del>
              <w:r>
                <w:rPr>
                  <w:rFonts w:ascii="Times New Roman" w:hAnsi="Times New Roman" w:cs="Times New Roman"/>
                  <w:sz w:val="20"/>
                  <w:szCs w:val="20"/>
                </w:rPr>
                <w:t xml:space="preserve"> and </w:t>
              </w:r>
              <w:r w:rsidRPr="0061769B">
                <w:rPr>
                  <w:rFonts w:ascii="Times New Roman" w:hAnsi="Times New Roman" w:cs="Times New Roman"/>
                  <w:sz w:val="20"/>
                  <w:szCs w:val="20"/>
                </w:rPr>
                <w:t xml:space="preserve">CIC category 9 – Property. </w:t>
              </w:r>
            </w:ins>
            <w:del w:id="267" w:author="Author">
              <w:r w:rsidR="00A762B1" w:rsidRPr="0082238C" w:rsidDel="003E2828">
                <w:rPr>
                  <w:rFonts w:ascii="Times New Roman" w:hAnsi="Times New Roman" w:cs="Times New Roman"/>
                  <w:sz w:val="20"/>
                  <w:szCs w:val="20"/>
                  <w:rPrChange w:id="268" w:author="Author">
                    <w:rPr/>
                  </w:rPrChange>
                </w:rPr>
                <w:br/>
                <w:delText xml:space="preserve">This item is not applicable for CIC category 8 – Mortgages and Loans (for mortgages and loans </w:delText>
              </w:r>
              <w:r w:rsidR="00543D99" w:rsidRPr="0082238C" w:rsidDel="003E2828">
                <w:rPr>
                  <w:rFonts w:ascii="Times New Roman" w:hAnsi="Times New Roman" w:cs="Times New Roman"/>
                  <w:sz w:val="20"/>
                  <w:szCs w:val="20"/>
                  <w:rPrChange w:id="269" w:author="Author">
                    <w:rPr/>
                  </w:rPrChange>
                </w:rPr>
                <w:delText>to natural persons</w:delText>
              </w:r>
              <w:r w:rsidR="00A762B1" w:rsidRPr="0082238C" w:rsidDel="003E2828">
                <w:rPr>
                  <w:rFonts w:ascii="Times New Roman" w:hAnsi="Times New Roman" w:cs="Times New Roman"/>
                  <w:sz w:val="20"/>
                  <w:szCs w:val="20"/>
                  <w:rPrChange w:id="270" w:author="Author">
                    <w:rPr/>
                  </w:rPrChange>
                </w:rPr>
                <w:delText>, as those assets are not required to be individuali</w:delText>
              </w:r>
              <w:r w:rsidR="00360C89" w:rsidRPr="0082238C" w:rsidDel="003E2828">
                <w:rPr>
                  <w:rFonts w:ascii="Times New Roman" w:hAnsi="Times New Roman" w:cs="Times New Roman"/>
                  <w:sz w:val="20"/>
                  <w:szCs w:val="20"/>
                  <w:rPrChange w:id="271" w:author="Author">
                    <w:rPr/>
                  </w:rPrChange>
                </w:rPr>
                <w:delText>s</w:delText>
              </w:r>
              <w:r w:rsidR="00A762B1" w:rsidRPr="0082238C" w:rsidDel="003E2828">
                <w:rPr>
                  <w:rFonts w:ascii="Times New Roman" w:hAnsi="Times New Roman" w:cs="Times New Roman"/>
                  <w:sz w:val="20"/>
                  <w:szCs w:val="20"/>
                  <w:rPrChange w:id="272" w:author="Author">
                    <w:rPr/>
                  </w:rPrChange>
                </w:rPr>
                <w:delText>ed), and to CIC category 9 – Property.</w:delText>
              </w:r>
            </w:del>
          </w:p>
        </w:tc>
      </w:tr>
      <w:tr w:rsidR="00E84EED" w:rsidRPr="00D40E1C" w:rsidTr="0082238C">
        <w:tblPrEx>
          <w:tblW w:w="9322" w:type="dxa"/>
          <w:tblPrExChange w:id="273" w:author="Author">
            <w:tblPrEx>
              <w:tblW w:w="9322" w:type="dxa"/>
            </w:tblPrEx>
          </w:tblPrExChange>
        </w:tblPrEx>
        <w:trPr>
          <w:trHeight w:val="488"/>
          <w:trPrChange w:id="274" w:author="Author">
            <w:trPr>
              <w:trHeight w:val="699"/>
            </w:trPr>
          </w:trPrChange>
        </w:trPr>
        <w:tc>
          <w:tcPr>
            <w:tcW w:w="1378" w:type="dxa"/>
            <w:hideMark/>
            <w:tcPrChange w:id="275" w:author="Author">
              <w:tcPr>
                <w:tcW w:w="1378" w:type="dxa"/>
                <w:hideMark/>
              </w:tcPr>
            </w:tcPrChange>
          </w:tcPr>
          <w:p w:rsidR="00590031" w:rsidRDefault="00C11449" w:rsidP="008C0694">
            <w:pPr>
              <w:pStyle w:val="NoSpacing"/>
              <w:rPr>
                <w:rFonts w:ascii="Times New Roman" w:hAnsi="Times New Roman" w:cs="Times New Roman"/>
                <w:sz w:val="20"/>
              </w:rPr>
            </w:pPr>
            <w:r w:rsidRPr="008C0694">
              <w:rPr>
                <w:rFonts w:ascii="Times New Roman" w:hAnsi="Times New Roman" w:cs="Times New Roman"/>
                <w:sz w:val="20"/>
              </w:rPr>
              <w:t>C0</w:t>
            </w:r>
            <w:r w:rsidR="006D34E9">
              <w:rPr>
                <w:rFonts w:ascii="Times New Roman" w:hAnsi="Times New Roman" w:cs="Times New Roman"/>
                <w:sz w:val="20"/>
              </w:rPr>
              <w:t>210</w:t>
            </w:r>
          </w:p>
          <w:p w:rsidR="00532EA6" w:rsidRPr="008C0694" w:rsidRDefault="00532EA6" w:rsidP="008C0694">
            <w:pPr>
              <w:pStyle w:val="NoSpacing"/>
              <w:rPr>
                <w:rFonts w:ascii="Times New Roman" w:hAnsi="Times New Roman" w:cs="Times New Roman"/>
                <w:sz w:val="20"/>
                <w:szCs w:val="20"/>
              </w:rPr>
            </w:pPr>
            <w:r>
              <w:rPr>
                <w:rFonts w:ascii="Times New Roman" w:hAnsi="Times New Roman" w:cs="Times New Roman"/>
                <w:sz w:val="20"/>
              </w:rPr>
              <w:t>(A32)</w:t>
            </w:r>
          </w:p>
        </w:tc>
        <w:tc>
          <w:tcPr>
            <w:tcW w:w="1891" w:type="dxa"/>
            <w:hideMark/>
            <w:tcPrChange w:id="276" w:author="Author">
              <w:tcPr>
                <w:tcW w:w="1891" w:type="dxa"/>
                <w:hideMark/>
              </w:tcPr>
            </w:tcPrChange>
          </w:tcPr>
          <w:p w:rsidR="00E84EED" w:rsidRPr="008C0694" w:rsidRDefault="00E84EED">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Issuer Group Code</w:t>
            </w:r>
          </w:p>
        </w:tc>
        <w:tc>
          <w:tcPr>
            <w:tcW w:w="6053" w:type="dxa"/>
            <w:hideMark/>
            <w:tcPrChange w:id="277" w:author="Author">
              <w:tcPr>
                <w:tcW w:w="6053" w:type="dxa"/>
                <w:hideMark/>
              </w:tcPr>
            </w:tcPrChange>
          </w:tcPr>
          <w:p w:rsidR="00E84EED" w:rsidRPr="008C0694" w:rsidRDefault="00360C89">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Issuer group identification code using the </w:t>
            </w:r>
            <w:r w:rsidR="00E84EED" w:rsidRPr="008C0694">
              <w:rPr>
                <w:rFonts w:ascii="Times New Roman" w:hAnsi="Times New Roman" w:cs="Times New Roman"/>
                <w:sz w:val="20"/>
                <w:szCs w:val="20"/>
              </w:rPr>
              <w:t>Legal Entity Identifier (LEI) if available</w:t>
            </w:r>
            <w:r w:rsidR="00716328">
              <w:rPr>
                <w:rFonts w:ascii="Times New Roman" w:hAnsi="Times New Roman" w:cs="Times New Roman"/>
                <w:sz w:val="20"/>
                <w:szCs w:val="20"/>
              </w:rPr>
              <w:t>.</w:t>
            </w:r>
            <w:r w:rsidR="00E84EED" w:rsidRPr="008C0694">
              <w:rPr>
                <w:rFonts w:ascii="Times New Roman" w:hAnsi="Times New Roman" w:cs="Times New Roman"/>
                <w:sz w:val="20"/>
                <w:szCs w:val="20"/>
              </w:rPr>
              <w:t xml:space="preserve"> </w:t>
            </w:r>
            <w:r w:rsidR="00E84EED" w:rsidRPr="008C0694">
              <w:rPr>
                <w:rFonts w:ascii="Times New Roman" w:hAnsi="Times New Roman" w:cs="Times New Roman"/>
                <w:sz w:val="20"/>
                <w:szCs w:val="20"/>
              </w:rPr>
              <w:br/>
            </w:r>
            <w:r w:rsidR="00E84EED" w:rsidRPr="008C0694">
              <w:rPr>
                <w:rFonts w:ascii="Times New Roman" w:hAnsi="Times New Roman" w:cs="Times New Roman"/>
                <w:sz w:val="20"/>
                <w:szCs w:val="20"/>
              </w:rPr>
              <w:br/>
              <w:t xml:space="preserve">If none is available this item </w:t>
            </w:r>
            <w:r w:rsidR="00EE141B" w:rsidRPr="00D40E1C">
              <w:rPr>
                <w:rFonts w:ascii="Times New Roman" w:hAnsi="Times New Roman" w:cs="Times New Roman"/>
                <w:sz w:val="20"/>
                <w:szCs w:val="20"/>
              </w:rPr>
              <w:t xml:space="preserve">shall </w:t>
            </w:r>
            <w:r w:rsidR="00E84EED" w:rsidRPr="008C0694">
              <w:rPr>
                <w:rFonts w:ascii="Times New Roman" w:hAnsi="Times New Roman" w:cs="Times New Roman"/>
                <w:sz w:val="20"/>
                <w:szCs w:val="20"/>
              </w:rPr>
              <w:t>not be reported</w:t>
            </w:r>
            <w:r w:rsidR="00A762B1" w:rsidRPr="008C0694">
              <w:rPr>
                <w:rFonts w:ascii="Times New Roman" w:hAnsi="Times New Roman" w:cs="Times New Roman"/>
                <w:sz w:val="20"/>
                <w:szCs w:val="20"/>
              </w:rPr>
              <w:t>.</w:t>
            </w:r>
          </w:p>
          <w:p w:rsidR="003E2828" w:rsidRPr="0061769B" w:rsidRDefault="003E2828" w:rsidP="0082238C">
            <w:pPr>
              <w:spacing w:line="276" w:lineRule="auto"/>
              <w:rPr>
                <w:ins w:id="278" w:author="Author"/>
                <w:rFonts w:ascii="Times New Roman" w:hAnsi="Times New Roman" w:cs="Times New Roman"/>
                <w:sz w:val="20"/>
                <w:szCs w:val="20"/>
              </w:rPr>
              <w:pPrChange w:id="279" w:author="Author">
                <w:pPr>
                  <w:spacing w:after="200" w:line="276" w:lineRule="auto"/>
                </w:pPr>
              </w:pPrChange>
            </w:pPr>
            <w:ins w:id="280" w:author="Author">
              <w:r w:rsidRPr="006C2F0D">
                <w:rPr>
                  <w:rFonts w:ascii="Times New Roman" w:hAnsi="Times New Roman" w:cs="Times New Roman"/>
                  <w:sz w:val="20"/>
                  <w:szCs w:val="20"/>
                </w:rPr>
                <w:t>The following shall be considered:</w:t>
              </w:r>
            </w:ins>
          </w:p>
          <w:p w:rsidR="003E2828" w:rsidRDefault="003E2828" w:rsidP="003E2828">
            <w:pPr>
              <w:pStyle w:val="ListParagraph"/>
              <w:numPr>
                <w:ilvl w:val="0"/>
                <w:numId w:val="4"/>
              </w:numPr>
              <w:rPr>
                <w:ins w:id="281" w:author="Author"/>
                <w:rFonts w:ascii="Times New Roman" w:hAnsi="Times New Roman" w:cs="Times New Roman"/>
                <w:sz w:val="20"/>
                <w:szCs w:val="20"/>
              </w:rPr>
            </w:pPr>
            <w:ins w:id="282" w:author="Author">
              <w:r w:rsidRPr="006C2F0D">
                <w:rPr>
                  <w:rFonts w:ascii="Times New Roman" w:hAnsi="Times New Roman" w:cs="Times New Roman"/>
                  <w:sz w:val="20"/>
                  <w:szCs w:val="20"/>
                </w:rPr>
                <w:t xml:space="preserve">Regarding CIC category 4 – Collective Investments Undertakings, </w:t>
              </w:r>
              <w:r w:rsidRPr="0061769B">
                <w:rPr>
                  <w:rFonts w:ascii="Times New Roman" w:hAnsi="Times New Roman" w:cs="Times New Roman"/>
                  <w:sz w:val="20"/>
                  <w:szCs w:val="20"/>
                </w:rPr>
                <w:t>the group relation relates to the fund manager</w:t>
              </w:r>
              <w:r w:rsidRPr="006C2F0D">
                <w:rPr>
                  <w:rFonts w:ascii="Times New Roman" w:hAnsi="Times New Roman" w:cs="Times New Roman"/>
                  <w:sz w:val="20"/>
                  <w:szCs w:val="20"/>
                </w:rPr>
                <w:t>;</w:t>
              </w:r>
            </w:ins>
          </w:p>
          <w:p w:rsidR="003E2828" w:rsidRPr="006C2F0D" w:rsidRDefault="003E2828" w:rsidP="003E2828">
            <w:pPr>
              <w:pStyle w:val="ListParagraph"/>
              <w:numPr>
                <w:ilvl w:val="0"/>
                <w:numId w:val="4"/>
              </w:numPr>
              <w:rPr>
                <w:ins w:id="283" w:author="Author"/>
                <w:rFonts w:ascii="Times New Roman" w:hAnsi="Times New Roman" w:cs="Times New Roman"/>
                <w:sz w:val="20"/>
                <w:szCs w:val="20"/>
              </w:rPr>
            </w:pPr>
            <w:ins w:id="284" w:author="Author">
              <w:r>
                <w:rPr>
                  <w:rFonts w:ascii="Times New Roman" w:hAnsi="Times New Roman" w:cs="Times New Roman"/>
                  <w:sz w:val="20"/>
                  <w:szCs w:val="20"/>
                </w:rPr>
                <w:t>Regarding CIC category 7 – Cash and deposits (excluding CIC 71</w:t>
              </w:r>
              <w:r w:rsidR="00014BEA">
                <w:rPr>
                  <w:rFonts w:ascii="Times New Roman" w:hAnsi="Times New Roman" w:cs="Times New Roman"/>
                  <w:sz w:val="20"/>
                  <w:szCs w:val="20"/>
                </w:rPr>
                <w:t xml:space="preserve"> and CIC 75</w:t>
              </w:r>
              <w:r>
                <w:rPr>
                  <w:rFonts w:ascii="Times New Roman" w:hAnsi="Times New Roman" w:cs="Times New Roman"/>
                  <w:sz w:val="20"/>
                  <w:szCs w:val="20"/>
                </w:rPr>
                <w:t xml:space="preserve">), </w:t>
              </w:r>
              <w:r w:rsidRPr="0061769B">
                <w:rPr>
                  <w:rFonts w:ascii="Times New Roman" w:hAnsi="Times New Roman" w:cs="Times New Roman"/>
                  <w:sz w:val="20"/>
                  <w:szCs w:val="20"/>
                </w:rPr>
                <w:t>the group relation relates to the</w:t>
              </w:r>
              <w:r>
                <w:rPr>
                  <w:rFonts w:ascii="Times New Roman" w:hAnsi="Times New Roman" w:cs="Times New Roman"/>
                  <w:sz w:val="20"/>
                  <w:szCs w:val="20"/>
                </w:rPr>
                <w:t xml:space="preserve"> depositary entity</w:t>
              </w:r>
            </w:ins>
          </w:p>
          <w:p w:rsidR="003E2828" w:rsidRDefault="003E2828" w:rsidP="003E2828">
            <w:pPr>
              <w:pStyle w:val="ListParagraph"/>
              <w:numPr>
                <w:ilvl w:val="0"/>
                <w:numId w:val="4"/>
              </w:numPr>
              <w:rPr>
                <w:ins w:id="285" w:author="Author"/>
                <w:rFonts w:ascii="Times New Roman" w:hAnsi="Times New Roman" w:cs="Times New Roman"/>
                <w:sz w:val="20"/>
                <w:szCs w:val="20"/>
              </w:rPr>
            </w:pPr>
            <w:ins w:id="286" w:author="Author">
              <w:r>
                <w:rPr>
                  <w:rFonts w:ascii="Times New Roman" w:hAnsi="Times New Roman" w:cs="Times New Roman"/>
                  <w:sz w:val="20"/>
                  <w:szCs w:val="20"/>
                </w:rPr>
                <w:t xml:space="preserve">Regarding CIC 8 </w:t>
              </w:r>
              <w:r w:rsidRPr="0061769B">
                <w:rPr>
                  <w:rFonts w:ascii="Times New Roman" w:hAnsi="Times New Roman" w:cs="Times New Roman"/>
                  <w:sz w:val="20"/>
                  <w:szCs w:val="20"/>
                </w:rPr>
                <w:t>– Mortgages and Loans</w:t>
              </w:r>
              <w:r>
                <w:rPr>
                  <w:rFonts w:ascii="Times New Roman" w:hAnsi="Times New Roman" w:cs="Times New Roman"/>
                  <w:sz w:val="20"/>
                  <w:szCs w:val="20"/>
                </w:rPr>
                <w:t xml:space="preserve">, other than </w:t>
              </w:r>
              <w:r w:rsidRPr="0061769B">
                <w:rPr>
                  <w:rFonts w:ascii="Times New Roman" w:hAnsi="Times New Roman" w:cs="Times New Roman"/>
                  <w:sz w:val="20"/>
                  <w:szCs w:val="20"/>
                </w:rPr>
                <w:t>mortgage and loans to natural persons</w:t>
              </w:r>
              <w:r>
                <w:rPr>
                  <w:rFonts w:ascii="Times New Roman" w:hAnsi="Times New Roman" w:cs="Times New Roman"/>
                  <w:sz w:val="20"/>
                  <w:szCs w:val="20"/>
                </w:rPr>
                <w:t xml:space="preserve"> </w:t>
              </w:r>
              <w:r w:rsidRPr="0061769B">
                <w:rPr>
                  <w:rFonts w:ascii="Times New Roman" w:hAnsi="Times New Roman" w:cs="Times New Roman"/>
                  <w:sz w:val="20"/>
                  <w:szCs w:val="20"/>
                </w:rPr>
                <w:t>the group relation relates to the</w:t>
              </w:r>
              <w:r>
                <w:rPr>
                  <w:rFonts w:ascii="Times New Roman" w:hAnsi="Times New Roman" w:cs="Times New Roman"/>
                  <w:sz w:val="20"/>
                  <w:szCs w:val="20"/>
                </w:rPr>
                <w:t xml:space="preserve"> borrower;</w:t>
              </w:r>
            </w:ins>
          </w:p>
          <w:p w:rsidR="003E2828" w:rsidRDefault="003E2828" w:rsidP="003E2828">
            <w:pPr>
              <w:pStyle w:val="ListParagraph"/>
              <w:numPr>
                <w:ilvl w:val="0"/>
                <w:numId w:val="4"/>
              </w:numPr>
              <w:rPr>
                <w:ins w:id="287" w:author="Author"/>
                <w:rFonts w:ascii="Times New Roman" w:hAnsi="Times New Roman" w:cs="Times New Roman"/>
                <w:sz w:val="20"/>
                <w:szCs w:val="20"/>
              </w:rPr>
            </w:pPr>
            <w:ins w:id="288" w:author="Author">
              <w:r w:rsidRPr="0061769B">
                <w:rPr>
                  <w:rFonts w:ascii="Times New Roman" w:hAnsi="Times New Roman" w:cs="Times New Roman"/>
                  <w:sz w:val="20"/>
                  <w:szCs w:val="20"/>
                </w:rPr>
                <w:t xml:space="preserve">This item is not applicable for CIC category 8 – Mortgages and Loans (for mortgages and loans </w:t>
              </w:r>
              <w:r w:rsidRPr="006C2F0D">
                <w:rPr>
                  <w:rFonts w:ascii="Times New Roman" w:hAnsi="Times New Roman" w:cs="Times New Roman"/>
                  <w:sz w:val="20"/>
                  <w:szCs w:val="20"/>
                </w:rPr>
                <w:t>to natural persons</w:t>
              </w:r>
              <w:r>
                <w:rPr>
                  <w:rFonts w:ascii="Times New Roman" w:hAnsi="Times New Roman" w:cs="Times New Roman"/>
                  <w:sz w:val="20"/>
                  <w:szCs w:val="20"/>
                </w:rPr>
                <w:t>)</w:t>
              </w:r>
            </w:ins>
          </w:p>
          <w:p w:rsidR="006C490C" w:rsidRDefault="006C490C" w:rsidP="003E2828">
            <w:pPr>
              <w:spacing w:after="200" w:line="276" w:lineRule="auto"/>
              <w:rPr>
                <w:ins w:id="289" w:author="Author"/>
                <w:rFonts w:ascii="Times New Roman" w:hAnsi="Times New Roman" w:cs="Times New Roman"/>
                <w:sz w:val="20"/>
                <w:szCs w:val="20"/>
              </w:rPr>
            </w:pPr>
          </w:p>
          <w:p w:rsidR="00A762B1" w:rsidRPr="008C0694" w:rsidRDefault="003E2828" w:rsidP="00014BEA">
            <w:pPr>
              <w:spacing w:after="200" w:line="276" w:lineRule="auto"/>
              <w:rPr>
                <w:rFonts w:ascii="Times New Roman" w:hAnsi="Times New Roman" w:cs="Times New Roman"/>
                <w:sz w:val="20"/>
                <w:szCs w:val="20"/>
              </w:rPr>
            </w:pPr>
            <w:ins w:id="290" w:author="Author">
              <w:r w:rsidRPr="0061769B">
                <w:rPr>
                  <w:rFonts w:ascii="Times New Roman" w:hAnsi="Times New Roman" w:cs="Times New Roman"/>
                  <w:sz w:val="20"/>
                  <w:szCs w:val="20"/>
                </w:rPr>
                <w:t xml:space="preserve">This item is not applicable for </w:t>
              </w:r>
              <w:r>
                <w:rPr>
                  <w:rFonts w:ascii="Times New Roman" w:hAnsi="Times New Roman" w:cs="Times New Roman"/>
                  <w:sz w:val="20"/>
                  <w:szCs w:val="20"/>
                </w:rPr>
                <w:t>CIC 71</w:t>
              </w:r>
              <w:r w:rsidR="00014BEA">
                <w:rPr>
                  <w:rFonts w:ascii="Times New Roman" w:hAnsi="Times New Roman" w:cs="Times New Roman"/>
                  <w:sz w:val="20"/>
                  <w:szCs w:val="20"/>
                </w:rPr>
                <w:t>, CIC 75</w:t>
              </w:r>
              <w:del w:id="291" w:author="Author">
                <w:r w:rsidDel="00014BEA">
                  <w:rPr>
                    <w:rFonts w:ascii="Times New Roman" w:hAnsi="Times New Roman" w:cs="Times New Roman"/>
                    <w:sz w:val="20"/>
                    <w:szCs w:val="20"/>
                  </w:rPr>
                  <w:delText xml:space="preserve"> - Cash</w:delText>
                </w:r>
              </w:del>
              <w:r>
                <w:rPr>
                  <w:rFonts w:ascii="Times New Roman" w:hAnsi="Times New Roman" w:cs="Times New Roman"/>
                  <w:sz w:val="20"/>
                  <w:szCs w:val="20"/>
                </w:rPr>
                <w:t xml:space="preserve"> and </w:t>
              </w:r>
              <w:r w:rsidRPr="0061769B">
                <w:rPr>
                  <w:rFonts w:ascii="Times New Roman" w:hAnsi="Times New Roman" w:cs="Times New Roman"/>
                  <w:sz w:val="20"/>
                  <w:szCs w:val="20"/>
                </w:rPr>
                <w:t>CIC category 9 – Property.</w:t>
              </w:r>
            </w:ins>
            <w:del w:id="292" w:author="Author">
              <w:r w:rsidR="00A762B1" w:rsidRPr="008C0694" w:rsidDel="003E2828">
                <w:rPr>
                  <w:rFonts w:ascii="Times New Roman" w:hAnsi="Times New Roman" w:cs="Times New Roman"/>
                  <w:sz w:val="20"/>
                  <w:szCs w:val="20"/>
                </w:rPr>
                <w:delText xml:space="preserve">This item is not applicable for CIC category 8 – Mortgages and Loans (for mortgages and loans </w:delText>
              </w:r>
              <w:r w:rsidR="00543D99" w:rsidRPr="00D40E1C" w:rsidDel="003E2828">
                <w:rPr>
                  <w:rFonts w:ascii="Times New Roman" w:hAnsi="Times New Roman" w:cs="Times New Roman"/>
                  <w:sz w:val="20"/>
                  <w:szCs w:val="20"/>
                </w:rPr>
                <w:delText>to natural persons</w:delText>
              </w:r>
              <w:r w:rsidR="00A762B1" w:rsidRPr="008C0694" w:rsidDel="003E2828">
                <w:rPr>
                  <w:rFonts w:ascii="Times New Roman" w:hAnsi="Times New Roman" w:cs="Times New Roman"/>
                  <w:sz w:val="20"/>
                  <w:szCs w:val="20"/>
                </w:rPr>
                <w:delText>, as those assets are not required to be individuali</w:delText>
              </w:r>
              <w:r w:rsidR="003F5E03" w:rsidRPr="00D40E1C" w:rsidDel="003E2828">
                <w:rPr>
                  <w:rFonts w:ascii="Times New Roman" w:hAnsi="Times New Roman" w:cs="Times New Roman"/>
                  <w:sz w:val="20"/>
                  <w:szCs w:val="20"/>
                </w:rPr>
                <w:delText>s</w:delText>
              </w:r>
              <w:r w:rsidR="00A762B1" w:rsidRPr="008C0694" w:rsidDel="003E2828">
                <w:rPr>
                  <w:rFonts w:ascii="Times New Roman" w:hAnsi="Times New Roman" w:cs="Times New Roman"/>
                  <w:sz w:val="20"/>
                  <w:szCs w:val="20"/>
                </w:rPr>
                <w:delText>ed), and to CIC category 9 – Property.</w:delText>
              </w:r>
            </w:del>
          </w:p>
        </w:tc>
      </w:tr>
      <w:tr w:rsidR="00E84EED" w:rsidRPr="00D40E1C" w:rsidTr="008C0694">
        <w:trPr>
          <w:trHeight w:val="1080"/>
        </w:trPr>
        <w:tc>
          <w:tcPr>
            <w:tcW w:w="1378" w:type="dxa"/>
            <w:hideMark/>
          </w:tcPr>
          <w:p w:rsidR="00590031" w:rsidRDefault="00C11449" w:rsidP="008C0694">
            <w:pPr>
              <w:pStyle w:val="NoSpacing"/>
              <w:rPr>
                <w:rFonts w:ascii="Times New Roman" w:hAnsi="Times New Roman" w:cs="Times New Roman"/>
                <w:sz w:val="20"/>
              </w:rPr>
            </w:pPr>
            <w:r w:rsidRPr="008C0694">
              <w:rPr>
                <w:rFonts w:ascii="Times New Roman" w:hAnsi="Times New Roman" w:cs="Times New Roman"/>
                <w:sz w:val="20"/>
              </w:rPr>
              <w:t>C0</w:t>
            </w:r>
            <w:r w:rsidR="006D34E9">
              <w:rPr>
                <w:rFonts w:ascii="Times New Roman" w:hAnsi="Times New Roman" w:cs="Times New Roman"/>
                <w:sz w:val="20"/>
              </w:rPr>
              <w:t>220</w:t>
            </w:r>
          </w:p>
          <w:p w:rsidR="00532EA6" w:rsidRPr="008C0694" w:rsidRDefault="00532EA6" w:rsidP="008C0694">
            <w:pPr>
              <w:pStyle w:val="NoSpacing"/>
              <w:rPr>
                <w:rFonts w:ascii="Times New Roman" w:hAnsi="Times New Roman" w:cs="Times New Roman"/>
                <w:sz w:val="20"/>
              </w:rPr>
            </w:pPr>
            <w:r>
              <w:rPr>
                <w:rFonts w:ascii="Times New Roman" w:hAnsi="Times New Roman" w:cs="Times New Roman"/>
                <w:sz w:val="20"/>
              </w:rPr>
              <w:t>(A34)</w:t>
            </w:r>
          </w:p>
        </w:tc>
        <w:tc>
          <w:tcPr>
            <w:tcW w:w="1891" w:type="dxa"/>
            <w:hideMark/>
          </w:tcPr>
          <w:p w:rsidR="00E84EED" w:rsidRPr="008C0694" w:rsidRDefault="00E84EED">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 xml:space="preserve">Type of </w:t>
            </w:r>
            <w:r w:rsidR="00937553" w:rsidRPr="008C0694">
              <w:rPr>
                <w:rFonts w:ascii="Times New Roman" w:hAnsi="Times New Roman" w:cs="Times New Roman"/>
                <w:sz w:val="20"/>
                <w:szCs w:val="20"/>
              </w:rPr>
              <w:t xml:space="preserve">issuer group </w:t>
            </w:r>
            <w:r w:rsidRPr="008C0694">
              <w:rPr>
                <w:rFonts w:ascii="Times New Roman" w:hAnsi="Times New Roman" w:cs="Times New Roman"/>
                <w:sz w:val="20"/>
                <w:szCs w:val="20"/>
              </w:rPr>
              <w:t>code</w:t>
            </w:r>
          </w:p>
        </w:tc>
        <w:tc>
          <w:tcPr>
            <w:tcW w:w="6053" w:type="dxa"/>
            <w:hideMark/>
          </w:tcPr>
          <w:p w:rsidR="00E84EED" w:rsidRDefault="00E84EED" w:rsidP="00E6419B">
            <w:pPr>
              <w:spacing w:after="200" w:line="276" w:lineRule="auto"/>
              <w:rPr>
                <w:ins w:id="293" w:author="Author"/>
                <w:rFonts w:ascii="Times New Roman" w:hAnsi="Times New Roman" w:cs="Times New Roman"/>
                <w:sz w:val="20"/>
                <w:szCs w:val="20"/>
              </w:rPr>
            </w:pPr>
            <w:r w:rsidRPr="008C0694">
              <w:rPr>
                <w:rFonts w:ascii="Times New Roman" w:hAnsi="Times New Roman" w:cs="Times New Roman"/>
                <w:sz w:val="20"/>
                <w:szCs w:val="20"/>
              </w:rPr>
              <w:t xml:space="preserve">Identification of the code used </w:t>
            </w:r>
            <w:r w:rsidR="00DA1233" w:rsidRPr="008C0694">
              <w:rPr>
                <w:rFonts w:ascii="Times New Roman" w:hAnsi="Times New Roman" w:cs="Times New Roman"/>
                <w:sz w:val="20"/>
                <w:szCs w:val="20"/>
              </w:rPr>
              <w:t>for the “Issuer Group Code” item. One of the options in the following closed list shall be used</w:t>
            </w:r>
            <w:r w:rsidRPr="008C0694">
              <w:rPr>
                <w:rFonts w:ascii="Times New Roman" w:hAnsi="Times New Roman" w:cs="Times New Roman"/>
                <w:sz w:val="20"/>
                <w:szCs w:val="20"/>
              </w:rPr>
              <w:t>:</w:t>
            </w:r>
            <w:r w:rsidRPr="008C0694">
              <w:rPr>
                <w:rFonts w:ascii="Times New Roman" w:hAnsi="Times New Roman" w:cs="Times New Roman"/>
                <w:sz w:val="20"/>
                <w:szCs w:val="20"/>
              </w:rPr>
              <w:br/>
            </w:r>
            <w:r w:rsidR="00360C89" w:rsidRPr="00D40E1C">
              <w:rPr>
                <w:rFonts w:ascii="Times New Roman" w:hAnsi="Times New Roman" w:cs="Times New Roman"/>
                <w:sz w:val="20"/>
                <w:szCs w:val="20"/>
              </w:rPr>
              <w:t xml:space="preserve">1 </w:t>
            </w:r>
            <w:r w:rsidRPr="008C0694">
              <w:rPr>
                <w:rFonts w:ascii="Times New Roman" w:hAnsi="Times New Roman" w:cs="Times New Roman"/>
                <w:sz w:val="20"/>
                <w:szCs w:val="20"/>
              </w:rPr>
              <w:t xml:space="preserve">- LEI </w:t>
            </w:r>
            <w:r w:rsidRPr="008C0694">
              <w:rPr>
                <w:rFonts w:ascii="Times New Roman" w:hAnsi="Times New Roman" w:cs="Times New Roman"/>
                <w:sz w:val="20"/>
                <w:szCs w:val="20"/>
              </w:rPr>
              <w:br/>
            </w:r>
            <w:r w:rsidR="004B243E">
              <w:rPr>
                <w:rFonts w:ascii="Times New Roman" w:hAnsi="Times New Roman" w:cs="Times New Roman"/>
                <w:sz w:val="20"/>
                <w:szCs w:val="20"/>
              </w:rPr>
              <w:t xml:space="preserve">9 </w:t>
            </w:r>
            <w:del w:id="294" w:author="Author">
              <w:r w:rsidR="004B243E" w:rsidDel="003E2828">
                <w:rPr>
                  <w:rFonts w:ascii="Times New Roman" w:hAnsi="Times New Roman" w:cs="Times New Roman"/>
                  <w:sz w:val="20"/>
                  <w:szCs w:val="20"/>
                </w:rPr>
                <w:delText>-</w:delText>
              </w:r>
            </w:del>
            <w:ins w:id="295" w:author="Author">
              <w:r w:rsidR="003E2828">
                <w:rPr>
                  <w:rFonts w:ascii="Times New Roman" w:hAnsi="Times New Roman" w:cs="Times New Roman"/>
                  <w:sz w:val="20"/>
                  <w:szCs w:val="20"/>
                </w:rPr>
                <w:t>–</w:t>
              </w:r>
            </w:ins>
            <w:r w:rsidR="004B243E">
              <w:rPr>
                <w:rFonts w:ascii="Times New Roman" w:hAnsi="Times New Roman" w:cs="Times New Roman"/>
                <w:sz w:val="20"/>
                <w:szCs w:val="20"/>
              </w:rPr>
              <w:t xml:space="preserve"> None</w:t>
            </w:r>
          </w:p>
          <w:p w:rsidR="003E2828" w:rsidRPr="0061769B" w:rsidRDefault="003E2828" w:rsidP="003E2828">
            <w:pPr>
              <w:spacing w:after="200" w:line="276" w:lineRule="auto"/>
              <w:rPr>
                <w:ins w:id="296" w:author="Author"/>
                <w:rFonts w:ascii="Times New Roman" w:hAnsi="Times New Roman" w:cs="Times New Roman"/>
                <w:sz w:val="20"/>
                <w:szCs w:val="20"/>
              </w:rPr>
            </w:pPr>
            <w:ins w:id="297" w:author="Author">
              <w:r w:rsidRPr="0061769B">
                <w:rPr>
                  <w:rFonts w:ascii="Times New Roman" w:hAnsi="Times New Roman" w:cs="Times New Roman"/>
                  <w:sz w:val="20"/>
                  <w:szCs w:val="20"/>
                </w:rPr>
                <w:t>This item is not applicable to CIC category 8 – Mortgages and Loans, when relating to mortgage and loans to natural persons.</w:t>
              </w:r>
            </w:ins>
          </w:p>
          <w:p w:rsidR="003E2828" w:rsidRPr="008C0694" w:rsidRDefault="003E2828" w:rsidP="00014BEA">
            <w:pPr>
              <w:spacing w:after="200" w:line="276" w:lineRule="auto"/>
              <w:rPr>
                <w:rFonts w:ascii="Times New Roman" w:hAnsi="Times New Roman" w:cs="Times New Roman"/>
                <w:sz w:val="20"/>
                <w:szCs w:val="20"/>
              </w:rPr>
            </w:pPr>
            <w:ins w:id="298" w:author="Author">
              <w:r w:rsidRPr="0061769B">
                <w:rPr>
                  <w:rFonts w:ascii="Times New Roman" w:hAnsi="Times New Roman" w:cs="Times New Roman"/>
                  <w:sz w:val="20"/>
                  <w:szCs w:val="20"/>
                </w:rPr>
                <w:t xml:space="preserve">This item is not applicable for </w:t>
              </w:r>
              <w:r>
                <w:rPr>
                  <w:rFonts w:ascii="Times New Roman" w:hAnsi="Times New Roman" w:cs="Times New Roman"/>
                  <w:sz w:val="20"/>
                  <w:szCs w:val="20"/>
                </w:rPr>
                <w:t>CIC 71</w:t>
              </w:r>
              <w:r w:rsidR="00014BEA">
                <w:rPr>
                  <w:rFonts w:ascii="Times New Roman" w:hAnsi="Times New Roman" w:cs="Times New Roman"/>
                  <w:sz w:val="20"/>
                  <w:szCs w:val="20"/>
                </w:rPr>
                <w:t>, CIC 75</w:t>
              </w:r>
              <w:r>
                <w:rPr>
                  <w:rFonts w:ascii="Times New Roman" w:hAnsi="Times New Roman" w:cs="Times New Roman"/>
                  <w:sz w:val="20"/>
                  <w:szCs w:val="20"/>
                </w:rPr>
                <w:t xml:space="preserve"> </w:t>
              </w:r>
              <w:del w:id="299" w:author="Author">
                <w:r w:rsidDel="00014BEA">
                  <w:rPr>
                    <w:rFonts w:ascii="Times New Roman" w:hAnsi="Times New Roman" w:cs="Times New Roman"/>
                    <w:sz w:val="20"/>
                    <w:szCs w:val="20"/>
                  </w:rPr>
                  <w:delText xml:space="preserve">- Cash </w:delText>
                </w:r>
              </w:del>
              <w:r>
                <w:rPr>
                  <w:rFonts w:ascii="Times New Roman" w:hAnsi="Times New Roman" w:cs="Times New Roman"/>
                  <w:sz w:val="20"/>
                  <w:szCs w:val="20"/>
                </w:rPr>
                <w:t xml:space="preserve">and </w:t>
              </w:r>
              <w:r w:rsidRPr="0061769B">
                <w:rPr>
                  <w:rFonts w:ascii="Times New Roman" w:hAnsi="Times New Roman" w:cs="Times New Roman"/>
                  <w:sz w:val="20"/>
                  <w:szCs w:val="20"/>
                </w:rPr>
                <w:t>CIC category 9 – Property.</w:t>
              </w:r>
            </w:ins>
          </w:p>
        </w:tc>
      </w:tr>
      <w:tr w:rsidR="0091498B" w:rsidRPr="00D40E1C" w:rsidTr="008C0694">
        <w:trPr>
          <w:trHeight w:val="1833"/>
        </w:trPr>
        <w:tc>
          <w:tcPr>
            <w:tcW w:w="1378" w:type="dxa"/>
            <w:hideMark/>
          </w:tcPr>
          <w:p w:rsidR="0091498B" w:rsidRDefault="0091498B" w:rsidP="008C0694">
            <w:pPr>
              <w:pStyle w:val="NoSpacing"/>
              <w:rPr>
                <w:rFonts w:ascii="Times New Roman" w:hAnsi="Times New Roman" w:cs="Times New Roman"/>
                <w:sz w:val="20"/>
              </w:rPr>
            </w:pPr>
            <w:r w:rsidRPr="008C0694">
              <w:rPr>
                <w:rFonts w:ascii="Times New Roman" w:hAnsi="Times New Roman" w:cs="Times New Roman"/>
                <w:sz w:val="20"/>
              </w:rPr>
              <w:t>C0</w:t>
            </w:r>
            <w:r w:rsidR="006D34E9">
              <w:rPr>
                <w:rFonts w:ascii="Times New Roman" w:hAnsi="Times New Roman" w:cs="Times New Roman"/>
                <w:sz w:val="20"/>
              </w:rPr>
              <w:t>230</w:t>
            </w:r>
          </w:p>
          <w:p w:rsidR="00532EA6" w:rsidRPr="008C0694" w:rsidRDefault="00532EA6" w:rsidP="008C0694">
            <w:pPr>
              <w:pStyle w:val="NoSpacing"/>
              <w:rPr>
                <w:rFonts w:ascii="Times New Roman" w:hAnsi="Times New Roman" w:cs="Times New Roman"/>
                <w:sz w:val="20"/>
              </w:rPr>
            </w:pPr>
            <w:r>
              <w:rPr>
                <w:rFonts w:ascii="Times New Roman" w:hAnsi="Times New Roman" w:cs="Times New Roman"/>
                <w:sz w:val="20"/>
              </w:rPr>
              <w:t>(A8)</w:t>
            </w:r>
          </w:p>
        </w:tc>
        <w:tc>
          <w:tcPr>
            <w:tcW w:w="1891" w:type="dxa"/>
            <w:hideMark/>
          </w:tcPr>
          <w:p w:rsidR="0091498B" w:rsidRPr="008C0694" w:rsidRDefault="0091498B">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Issuer Country</w:t>
            </w:r>
          </w:p>
        </w:tc>
        <w:tc>
          <w:tcPr>
            <w:tcW w:w="6053" w:type="dxa"/>
            <w:hideMark/>
          </w:tcPr>
          <w:p w:rsidR="0091498B" w:rsidRPr="00D40E1C" w:rsidRDefault="0091498B" w:rsidP="0016200C">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 xml:space="preserve">ISO 3166-1 alpha-2 code of the country of localisation of the issuer. </w:t>
            </w:r>
          </w:p>
          <w:p w:rsidR="0091498B" w:rsidRPr="00D40E1C" w:rsidRDefault="0091498B" w:rsidP="0016200C">
            <w:pPr>
              <w:spacing w:after="200" w:line="276" w:lineRule="auto"/>
              <w:rPr>
                <w:rFonts w:ascii="Times New Roman" w:hAnsi="Times New Roman" w:cs="Times New Roman"/>
                <w:sz w:val="20"/>
                <w:szCs w:val="20"/>
              </w:rPr>
            </w:pPr>
            <w:r w:rsidRPr="00D40E1C">
              <w:rPr>
                <w:rFonts w:ascii="Times New Roman" w:hAnsi="Times New Roman" w:cs="Times New Roman"/>
                <w:sz w:val="20"/>
                <w:szCs w:val="20"/>
              </w:rPr>
              <w:t>The localisation of the issuer is assessed by the address of the entity issuing the asset.</w:t>
            </w:r>
          </w:p>
          <w:p w:rsidR="008B1E77" w:rsidRPr="0061769B" w:rsidRDefault="008B1E77" w:rsidP="0082238C">
            <w:pPr>
              <w:spacing w:line="276" w:lineRule="auto"/>
              <w:rPr>
                <w:ins w:id="300" w:author="Author"/>
                <w:rFonts w:ascii="Times New Roman" w:hAnsi="Times New Roman" w:cs="Times New Roman"/>
                <w:sz w:val="20"/>
                <w:szCs w:val="20"/>
              </w:rPr>
              <w:pPrChange w:id="301" w:author="Author">
                <w:pPr>
                  <w:spacing w:after="200" w:line="276" w:lineRule="auto"/>
                </w:pPr>
              </w:pPrChange>
            </w:pPr>
            <w:ins w:id="302" w:author="Author">
              <w:r w:rsidRPr="006C2F0D">
                <w:rPr>
                  <w:rFonts w:ascii="Times New Roman" w:hAnsi="Times New Roman" w:cs="Times New Roman"/>
                  <w:sz w:val="20"/>
                  <w:szCs w:val="20"/>
                </w:rPr>
                <w:t>The following shall be considered:</w:t>
              </w:r>
            </w:ins>
          </w:p>
          <w:p w:rsidR="008B1E77" w:rsidRDefault="008B1E77" w:rsidP="008B1E77">
            <w:pPr>
              <w:pStyle w:val="ListParagraph"/>
              <w:numPr>
                <w:ilvl w:val="0"/>
                <w:numId w:val="4"/>
              </w:numPr>
              <w:rPr>
                <w:ins w:id="303" w:author="Author"/>
                <w:rFonts w:ascii="Times New Roman" w:hAnsi="Times New Roman" w:cs="Times New Roman"/>
                <w:sz w:val="20"/>
                <w:szCs w:val="20"/>
              </w:rPr>
            </w:pPr>
            <w:ins w:id="304" w:author="Author">
              <w:r w:rsidRPr="006C2F0D">
                <w:rPr>
                  <w:rFonts w:ascii="Times New Roman" w:hAnsi="Times New Roman" w:cs="Times New Roman"/>
                  <w:sz w:val="20"/>
                  <w:szCs w:val="20"/>
                </w:rPr>
                <w:t xml:space="preserve">Regarding CIC category 4 – Collective Investments Undertakings, the issuer </w:t>
              </w:r>
              <w:r>
                <w:rPr>
                  <w:rFonts w:ascii="Times New Roman" w:hAnsi="Times New Roman" w:cs="Times New Roman"/>
                  <w:sz w:val="20"/>
                  <w:szCs w:val="20"/>
                </w:rPr>
                <w:t>country</w:t>
              </w:r>
              <w:r w:rsidRPr="006C2F0D">
                <w:rPr>
                  <w:rFonts w:ascii="Times New Roman" w:hAnsi="Times New Roman" w:cs="Times New Roman"/>
                  <w:sz w:val="20"/>
                  <w:szCs w:val="20"/>
                </w:rPr>
                <w:t xml:space="preserve"> is the </w:t>
              </w:r>
              <w:r>
                <w:rPr>
                  <w:rFonts w:ascii="Times New Roman" w:hAnsi="Times New Roman" w:cs="Times New Roman"/>
                  <w:sz w:val="20"/>
                  <w:szCs w:val="20"/>
                </w:rPr>
                <w:t>country</w:t>
              </w:r>
              <w:r w:rsidRPr="006C2F0D">
                <w:rPr>
                  <w:rFonts w:ascii="Times New Roman" w:hAnsi="Times New Roman" w:cs="Times New Roman"/>
                  <w:sz w:val="20"/>
                  <w:szCs w:val="20"/>
                </w:rPr>
                <w:t xml:space="preserve"> </w:t>
              </w:r>
              <w:r w:rsidRPr="0061769B">
                <w:rPr>
                  <w:rFonts w:ascii="Times New Roman" w:hAnsi="Times New Roman" w:cs="Times New Roman"/>
                  <w:sz w:val="20"/>
                  <w:szCs w:val="20"/>
                </w:rPr>
                <w:t>is relative to</w:t>
              </w:r>
              <w:r w:rsidRPr="006C2F0D">
                <w:rPr>
                  <w:rFonts w:ascii="Times New Roman" w:hAnsi="Times New Roman" w:cs="Times New Roman"/>
                  <w:sz w:val="20"/>
                  <w:szCs w:val="20"/>
                </w:rPr>
                <w:t xml:space="preserve"> the fund manager;</w:t>
              </w:r>
            </w:ins>
          </w:p>
          <w:p w:rsidR="008B1E77" w:rsidRPr="006C2F0D" w:rsidRDefault="008B1E77" w:rsidP="008B1E77">
            <w:pPr>
              <w:pStyle w:val="ListParagraph"/>
              <w:numPr>
                <w:ilvl w:val="0"/>
                <w:numId w:val="4"/>
              </w:numPr>
              <w:rPr>
                <w:ins w:id="305" w:author="Author"/>
                <w:rFonts w:ascii="Times New Roman" w:hAnsi="Times New Roman" w:cs="Times New Roman"/>
                <w:sz w:val="20"/>
                <w:szCs w:val="20"/>
              </w:rPr>
            </w:pPr>
            <w:ins w:id="306" w:author="Author">
              <w:r>
                <w:rPr>
                  <w:rFonts w:ascii="Times New Roman" w:hAnsi="Times New Roman" w:cs="Times New Roman"/>
                  <w:sz w:val="20"/>
                  <w:szCs w:val="20"/>
                </w:rPr>
                <w:t>Regarding CIC category 7 – Cash and deposits (excluding CIC 71</w:t>
              </w:r>
              <w:r w:rsidR="00014BEA">
                <w:rPr>
                  <w:rFonts w:ascii="Times New Roman" w:hAnsi="Times New Roman" w:cs="Times New Roman"/>
                  <w:sz w:val="20"/>
                  <w:szCs w:val="20"/>
                </w:rPr>
                <w:t xml:space="preserve"> and CIC 75</w:t>
              </w:r>
              <w:r>
                <w:rPr>
                  <w:rFonts w:ascii="Times New Roman" w:hAnsi="Times New Roman" w:cs="Times New Roman"/>
                  <w:sz w:val="20"/>
                  <w:szCs w:val="20"/>
                </w:rPr>
                <w:t>), the issuer country is the country of the depositary entity</w:t>
              </w:r>
            </w:ins>
          </w:p>
          <w:p w:rsidR="008B1E77" w:rsidRPr="0061769B" w:rsidRDefault="008B1E77" w:rsidP="008B1E77">
            <w:pPr>
              <w:pStyle w:val="ListParagraph"/>
              <w:numPr>
                <w:ilvl w:val="0"/>
                <w:numId w:val="4"/>
              </w:numPr>
              <w:rPr>
                <w:ins w:id="307" w:author="Author"/>
                <w:rFonts w:ascii="Times New Roman" w:hAnsi="Times New Roman" w:cs="Times New Roman"/>
                <w:sz w:val="20"/>
                <w:szCs w:val="20"/>
              </w:rPr>
            </w:pPr>
            <w:ins w:id="308" w:author="Author">
              <w:r>
                <w:rPr>
                  <w:rFonts w:ascii="Times New Roman" w:hAnsi="Times New Roman" w:cs="Times New Roman"/>
                  <w:sz w:val="20"/>
                  <w:szCs w:val="20"/>
                </w:rPr>
                <w:t xml:space="preserve">Regarding CIC 8 </w:t>
              </w:r>
              <w:r w:rsidRPr="0061769B">
                <w:rPr>
                  <w:rFonts w:ascii="Times New Roman" w:hAnsi="Times New Roman" w:cs="Times New Roman"/>
                  <w:sz w:val="20"/>
                  <w:szCs w:val="20"/>
                </w:rPr>
                <w:t>– Mortgages and Loans</w:t>
              </w:r>
              <w:r>
                <w:rPr>
                  <w:rFonts w:ascii="Times New Roman" w:hAnsi="Times New Roman" w:cs="Times New Roman"/>
                  <w:sz w:val="20"/>
                  <w:szCs w:val="20"/>
                </w:rPr>
                <w:t xml:space="preserve">, other than </w:t>
              </w:r>
              <w:r w:rsidRPr="0061769B">
                <w:rPr>
                  <w:rFonts w:ascii="Times New Roman" w:hAnsi="Times New Roman" w:cs="Times New Roman"/>
                  <w:sz w:val="20"/>
                  <w:szCs w:val="20"/>
                </w:rPr>
                <w:t>mortgage and loans to natural persons</w:t>
              </w:r>
              <w:r>
                <w:rPr>
                  <w:rFonts w:ascii="Times New Roman" w:hAnsi="Times New Roman" w:cs="Times New Roman"/>
                  <w:sz w:val="20"/>
                  <w:szCs w:val="20"/>
                </w:rPr>
                <w:t xml:space="preserve"> the information shall relate to the borrower;</w:t>
              </w:r>
            </w:ins>
          </w:p>
          <w:p w:rsidR="008B1E77" w:rsidRDefault="008B1E77" w:rsidP="008B1E77">
            <w:pPr>
              <w:pStyle w:val="ListParagraph"/>
              <w:numPr>
                <w:ilvl w:val="0"/>
                <w:numId w:val="4"/>
              </w:numPr>
              <w:rPr>
                <w:ins w:id="309" w:author="Author"/>
                <w:rFonts w:ascii="Times New Roman" w:hAnsi="Times New Roman" w:cs="Times New Roman"/>
                <w:sz w:val="20"/>
                <w:szCs w:val="20"/>
              </w:rPr>
            </w:pPr>
            <w:ins w:id="310" w:author="Author">
              <w:r w:rsidRPr="00EF7858">
                <w:rPr>
                  <w:rFonts w:ascii="Times New Roman" w:hAnsi="Times New Roman" w:cs="Times New Roman"/>
                  <w:sz w:val="20"/>
                  <w:szCs w:val="20"/>
                </w:rPr>
                <w:t>This item is not applicable for CIC 71</w:t>
              </w:r>
              <w:del w:id="311" w:author="Author">
                <w:r w:rsidRPr="00EF7858" w:rsidDel="00014BEA">
                  <w:rPr>
                    <w:rFonts w:ascii="Times New Roman" w:hAnsi="Times New Roman" w:cs="Times New Roman"/>
                    <w:sz w:val="20"/>
                    <w:szCs w:val="20"/>
                  </w:rPr>
                  <w:delText xml:space="preserve"> - Cash</w:delText>
                </w:r>
              </w:del>
              <w:r w:rsidR="00014BEA">
                <w:rPr>
                  <w:rFonts w:ascii="Times New Roman" w:hAnsi="Times New Roman" w:cs="Times New Roman"/>
                  <w:sz w:val="20"/>
                  <w:szCs w:val="20"/>
                </w:rPr>
                <w:t>, CIC 75</w:t>
              </w:r>
              <w:r w:rsidRPr="00EF7858">
                <w:rPr>
                  <w:rFonts w:ascii="Times New Roman" w:hAnsi="Times New Roman" w:cs="Times New Roman"/>
                  <w:sz w:val="20"/>
                  <w:szCs w:val="20"/>
                </w:rPr>
                <w:t xml:space="preserve"> and </w:t>
              </w:r>
              <w:r w:rsidRPr="003E4442">
                <w:rPr>
                  <w:rFonts w:ascii="Times New Roman" w:hAnsi="Times New Roman" w:cs="Times New Roman"/>
                  <w:sz w:val="20"/>
                  <w:szCs w:val="20"/>
                </w:rPr>
                <w:t xml:space="preserve">CIC category 9 – Property; </w:t>
              </w:r>
            </w:ins>
          </w:p>
          <w:p w:rsidR="0091498B" w:rsidRPr="00D40E1C" w:rsidDel="008B1E77" w:rsidRDefault="008B1E77" w:rsidP="008B1E77">
            <w:pPr>
              <w:spacing w:after="200" w:line="276" w:lineRule="auto"/>
              <w:rPr>
                <w:del w:id="312" w:author="Author"/>
                <w:rFonts w:ascii="Times New Roman" w:hAnsi="Times New Roman" w:cs="Times New Roman"/>
                <w:sz w:val="20"/>
                <w:szCs w:val="20"/>
              </w:rPr>
            </w:pPr>
            <w:ins w:id="313" w:author="Author">
              <w:r w:rsidRPr="00EF7858">
                <w:rPr>
                  <w:rFonts w:ascii="Times New Roman" w:hAnsi="Times New Roman" w:cs="Times New Roman"/>
                  <w:sz w:val="20"/>
                  <w:szCs w:val="20"/>
                </w:rPr>
                <w:t>This item is not applicable to CIC category 8 – Mortgages and Loans, when relating to mortgage and loans to natural persons.</w:t>
              </w:r>
            </w:ins>
            <w:del w:id="314" w:author="Author">
              <w:r w:rsidR="0091498B" w:rsidRPr="00D40E1C" w:rsidDel="008B1E77">
                <w:rPr>
                  <w:rFonts w:ascii="Times New Roman" w:hAnsi="Times New Roman" w:cs="Times New Roman"/>
                  <w:sz w:val="20"/>
                  <w:szCs w:val="20"/>
                </w:rPr>
                <w:delText xml:space="preserve">For collective investment undertakings, the country is relative to the fund manager. </w:delText>
              </w:r>
            </w:del>
          </w:p>
          <w:p w:rsidR="008B1E77" w:rsidRDefault="0091498B" w:rsidP="008C0694">
            <w:pPr>
              <w:rPr>
                <w:ins w:id="315" w:author="Author"/>
                <w:rFonts w:ascii="Times New Roman" w:hAnsi="Times New Roman" w:cs="Times New Roman"/>
                <w:sz w:val="20"/>
                <w:szCs w:val="20"/>
              </w:rPr>
            </w:pPr>
            <w:del w:id="316" w:author="Author">
              <w:r w:rsidRPr="00D40E1C" w:rsidDel="008B1E77">
                <w:rPr>
                  <w:rFonts w:ascii="Times New Roman" w:hAnsi="Times New Roman" w:cs="Times New Roman"/>
                  <w:sz w:val="20"/>
                  <w:szCs w:val="20"/>
                </w:rPr>
                <w:delText>This item is not applicable for CIC category 8 – Mortgages and Loans, and for CIC Category 9.</w:delText>
              </w:r>
            </w:del>
          </w:p>
          <w:p w:rsidR="008B1E77" w:rsidRDefault="008B1E77" w:rsidP="008C0694">
            <w:pPr>
              <w:rPr>
                <w:ins w:id="317" w:author="Author"/>
                <w:rFonts w:ascii="Times New Roman" w:hAnsi="Times New Roman" w:cs="Times New Roman"/>
                <w:sz w:val="20"/>
                <w:szCs w:val="20"/>
              </w:rPr>
            </w:pPr>
          </w:p>
          <w:p w:rsidR="0091498B" w:rsidRPr="008C0694" w:rsidRDefault="0091498B" w:rsidP="008C0694">
            <w:pPr>
              <w:rPr>
                <w:rFonts w:ascii="Times New Roman" w:hAnsi="Times New Roman" w:cs="Times New Roman"/>
                <w:sz w:val="20"/>
                <w:szCs w:val="20"/>
              </w:rPr>
            </w:pPr>
            <w:r w:rsidRPr="00D40E1C">
              <w:rPr>
                <w:rFonts w:ascii="Times New Roman" w:hAnsi="Times New Roman" w:cs="Times New Roman"/>
                <w:sz w:val="20"/>
                <w:szCs w:val="20"/>
              </w:rPr>
              <w:t xml:space="preserve">One of the options shall be used: </w:t>
            </w:r>
            <w:r w:rsidRPr="00D40E1C">
              <w:rPr>
                <w:rFonts w:ascii="Times New Roman" w:hAnsi="Times New Roman" w:cs="Times New Roman"/>
                <w:sz w:val="20"/>
                <w:szCs w:val="20"/>
              </w:rPr>
              <w:br/>
              <w:t xml:space="preserve">  - ISO 3166-1 alpha-2 code</w:t>
            </w:r>
            <w:r w:rsidRPr="00D40E1C">
              <w:rPr>
                <w:rFonts w:ascii="Times New Roman" w:hAnsi="Times New Roman" w:cs="Times New Roman"/>
                <w:sz w:val="20"/>
                <w:szCs w:val="20"/>
              </w:rPr>
              <w:br/>
              <w:t xml:space="preserve">  - XA: Supranational issuers</w:t>
            </w:r>
            <w:r w:rsidRPr="00D40E1C">
              <w:rPr>
                <w:rFonts w:ascii="Times New Roman" w:hAnsi="Times New Roman" w:cs="Times New Roman"/>
                <w:sz w:val="20"/>
                <w:szCs w:val="20"/>
              </w:rPr>
              <w:br/>
              <w:t xml:space="preserve">  - EU: European Union Institutions</w:t>
            </w:r>
          </w:p>
        </w:tc>
      </w:tr>
      <w:tr w:rsidR="00A762B1" w:rsidRPr="00D40E1C" w:rsidTr="008C0694">
        <w:trPr>
          <w:trHeight w:val="435"/>
        </w:trPr>
        <w:tc>
          <w:tcPr>
            <w:tcW w:w="1378" w:type="dxa"/>
            <w:hideMark/>
          </w:tcPr>
          <w:p w:rsidR="00A762B1" w:rsidRDefault="00A762B1" w:rsidP="008C0694">
            <w:pPr>
              <w:pStyle w:val="NoSpacing"/>
              <w:rPr>
                <w:rFonts w:ascii="Times New Roman" w:hAnsi="Times New Roman" w:cs="Times New Roman"/>
                <w:sz w:val="20"/>
              </w:rPr>
            </w:pPr>
            <w:r w:rsidRPr="008C0694">
              <w:rPr>
                <w:rFonts w:ascii="Times New Roman" w:hAnsi="Times New Roman" w:cs="Times New Roman"/>
                <w:sz w:val="20"/>
              </w:rPr>
              <w:t>C0</w:t>
            </w:r>
            <w:r w:rsidR="006D34E9">
              <w:rPr>
                <w:rFonts w:ascii="Times New Roman" w:hAnsi="Times New Roman" w:cs="Times New Roman"/>
                <w:sz w:val="20"/>
              </w:rPr>
              <w:t>240</w:t>
            </w:r>
          </w:p>
          <w:p w:rsidR="00532EA6" w:rsidRPr="008C0694" w:rsidRDefault="00532EA6" w:rsidP="008C0694">
            <w:pPr>
              <w:pStyle w:val="NoSpacing"/>
              <w:rPr>
                <w:rFonts w:ascii="Times New Roman" w:hAnsi="Times New Roman" w:cs="Times New Roman"/>
                <w:sz w:val="20"/>
                <w:szCs w:val="20"/>
              </w:rPr>
            </w:pPr>
            <w:r>
              <w:rPr>
                <w:rFonts w:ascii="Times New Roman" w:hAnsi="Times New Roman" w:cs="Times New Roman"/>
                <w:sz w:val="20"/>
              </w:rPr>
              <w:t>(A10)</w:t>
            </w:r>
          </w:p>
        </w:tc>
        <w:tc>
          <w:tcPr>
            <w:tcW w:w="1891" w:type="dxa"/>
            <w:hideMark/>
          </w:tcPr>
          <w:p w:rsidR="00A762B1" w:rsidRPr="008C0694" w:rsidRDefault="00A762B1">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Currency</w:t>
            </w:r>
          </w:p>
        </w:tc>
        <w:tc>
          <w:tcPr>
            <w:tcW w:w="6053" w:type="dxa"/>
            <w:hideMark/>
          </w:tcPr>
          <w:p w:rsidR="00A762B1" w:rsidRPr="008C0694" w:rsidRDefault="00A762B1" w:rsidP="000B1A58">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 xml:space="preserve">Identify the ISO 4217 alphabetic code of the currency of the issue. </w:t>
            </w:r>
          </w:p>
          <w:p w:rsidR="00EC06D1" w:rsidRPr="00D40E1C" w:rsidRDefault="00EC06D1" w:rsidP="00EC06D1">
            <w:pPr>
              <w:rPr>
                <w:rFonts w:ascii="Times New Roman" w:hAnsi="Times New Roman" w:cs="Times New Roman"/>
                <w:sz w:val="20"/>
                <w:szCs w:val="20"/>
              </w:rPr>
            </w:pPr>
            <w:r w:rsidRPr="008C0694">
              <w:rPr>
                <w:rFonts w:ascii="Times New Roman" w:hAnsi="Times New Roman" w:cs="Times New Roman"/>
                <w:sz w:val="20"/>
                <w:szCs w:val="20"/>
              </w:rPr>
              <w:t>The following shall be considered:</w:t>
            </w:r>
          </w:p>
          <w:p w:rsidR="00EE141B" w:rsidRPr="008C0694" w:rsidRDefault="00EC06D1" w:rsidP="008C0694">
            <w:pPr>
              <w:pStyle w:val="ListParagraph"/>
              <w:numPr>
                <w:ilvl w:val="0"/>
                <w:numId w:val="4"/>
              </w:numPr>
              <w:contextualSpacing w:val="0"/>
              <w:rPr>
                <w:rFonts w:ascii="Times New Roman" w:hAnsi="Times New Roman" w:cs="Times New Roman"/>
                <w:sz w:val="20"/>
                <w:szCs w:val="20"/>
              </w:rPr>
            </w:pPr>
            <w:r w:rsidRPr="008C0694">
              <w:rPr>
                <w:rFonts w:ascii="Times New Roman" w:hAnsi="Times New Roman" w:cs="Times New Roman"/>
                <w:sz w:val="20"/>
                <w:szCs w:val="20"/>
              </w:rPr>
              <w:t xml:space="preserve">This item is not applicable for CIC category 8 – Mortgages and Loans (for mortgages and loans </w:t>
            </w:r>
            <w:r w:rsidR="00543D99" w:rsidRPr="00D40E1C">
              <w:rPr>
                <w:rFonts w:ascii="Times New Roman" w:hAnsi="Times New Roman" w:cs="Times New Roman"/>
                <w:sz w:val="20"/>
                <w:szCs w:val="20"/>
              </w:rPr>
              <w:t>to natural persons</w:t>
            </w:r>
            <w:r w:rsidRPr="00D40E1C">
              <w:rPr>
                <w:rFonts w:ascii="Times New Roman" w:hAnsi="Times New Roman" w:cs="Times New Roman"/>
                <w:sz w:val="20"/>
                <w:szCs w:val="20"/>
              </w:rPr>
              <w:t>, as those assets are not required to be individualised),</w:t>
            </w:r>
            <w:ins w:id="318" w:author="Author">
              <w:r w:rsidR="00014BEA">
                <w:rPr>
                  <w:rFonts w:ascii="Times New Roman" w:hAnsi="Times New Roman" w:cs="Times New Roman"/>
                  <w:sz w:val="20"/>
                  <w:szCs w:val="20"/>
                </w:rPr>
                <w:t xml:space="preserve"> CIC 75</w:t>
              </w:r>
            </w:ins>
            <w:r w:rsidRPr="00D40E1C">
              <w:rPr>
                <w:rFonts w:ascii="Times New Roman" w:hAnsi="Times New Roman" w:cs="Times New Roman"/>
                <w:sz w:val="20"/>
                <w:szCs w:val="20"/>
              </w:rPr>
              <w:t xml:space="preserve"> and for CIC </w:t>
            </w:r>
            <w:del w:id="319" w:author="Author">
              <w:r w:rsidRPr="00D40E1C" w:rsidDel="008B1E77">
                <w:rPr>
                  <w:rFonts w:ascii="Times New Roman" w:hAnsi="Times New Roman" w:cs="Times New Roman"/>
                  <w:sz w:val="20"/>
                  <w:szCs w:val="20"/>
                </w:rPr>
                <w:delText xml:space="preserve">= </w:delText>
              </w:r>
            </w:del>
            <w:r w:rsidRPr="00D40E1C">
              <w:rPr>
                <w:rFonts w:ascii="Times New Roman" w:hAnsi="Times New Roman" w:cs="Times New Roman"/>
                <w:sz w:val="20"/>
                <w:szCs w:val="20"/>
              </w:rPr>
              <w:t>95 – Plant and equipment (for own use) for the same reason.</w:t>
            </w:r>
          </w:p>
          <w:p w:rsidR="00A762B1" w:rsidRPr="008C0694" w:rsidDel="002C3E3A" w:rsidRDefault="00EC06D1">
            <w:pPr>
              <w:pStyle w:val="ListParagraph"/>
              <w:numPr>
                <w:ilvl w:val="0"/>
                <w:numId w:val="4"/>
              </w:numPr>
              <w:rPr>
                <w:del w:id="320" w:author="Author"/>
                <w:rFonts w:ascii="Times New Roman" w:hAnsi="Times New Roman" w:cs="Times New Roman"/>
                <w:sz w:val="20"/>
                <w:szCs w:val="20"/>
              </w:rPr>
            </w:pPr>
            <w:r w:rsidRPr="008C0694">
              <w:rPr>
                <w:rFonts w:ascii="Times New Roman" w:hAnsi="Times New Roman" w:cs="Times New Roman"/>
                <w:sz w:val="20"/>
                <w:szCs w:val="20"/>
              </w:rPr>
              <w:t>Regarding CIC Category 9, excluding CIC 95 – Plant and equipment (for own use), the currency corresponds to the currency in which the investment was made.</w:t>
            </w:r>
          </w:p>
          <w:p w:rsidR="00A762B1" w:rsidRPr="008C0694" w:rsidRDefault="00A762B1" w:rsidP="0082238C">
            <w:pPr>
              <w:pStyle w:val="ListParagraph"/>
              <w:numPr>
                <w:ilvl w:val="0"/>
                <w:numId w:val="4"/>
              </w:numPr>
              <w:rPr>
                <w:rFonts w:ascii="Times New Roman" w:hAnsi="Times New Roman" w:cs="Times New Roman"/>
                <w:sz w:val="20"/>
                <w:szCs w:val="20"/>
              </w:rPr>
              <w:pPrChange w:id="321" w:author="Author">
                <w:pPr>
                  <w:spacing w:after="200" w:line="276" w:lineRule="auto"/>
                </w:pPr>
              </w:pPrChange>
            </w:pPr>
          </w:p>
        </w:tc>
      </w:tr>
      <w:tr w:rsidR="00E84EED" w:rsidRPr="00D40E1C" w:rsidTr="008C0694">
        <w:trPr>
          <w:trHeight w:val="1125"/>
        </w:trPr>
        <w:tc>
          <w:tcPr>
            <w:tcW w:w="1378" w:type="dxa"/>
            <w:hideMark/>
          </w:tcPr>
          <w:p w:rsidR="00590031" w:rsidRDefault="00C11449" w:rsidP="008C0694">
            <w:pPr>
              <w:pStyle w:val="NoSpacing"/>
              <w:rPr>
                <w:rFonts w:ascii="Times New Roman" w:hAnsi="Times New Roman" w:cs="Times New Roman"/>
                <w:sz w:val="20"/>
              </w:rPr>
            </w:pPr>
            <w:r w:rsidRPr="008C0694">
              <w:rPr>
                <w:rFonts w:ascii="Times New Roman" w:hAnsi="Times New Roman" w:cs="Times New Roman"/>
                <w:sz w:val="20"/>
              </w:rPr>
              <w:t>C0</w:t>
            </w:r>
            <w:r w:rsidR="006D34E9">
              <w:rPr>
                <w:rFonts w:ascii="Times New Roman" w:hAnsi="Times New Roman" w:cs="Times New Roman"/>
                <w:sz w:val="20"/>
              </w:rPr>
              <w:t>250</w:t>
            </w:r>
          </w:p>
          <w:p w:rsidR="00532EA6" w:rsidRPr="008C0694" w:rsidRDefault="00532EA6" w:rsidP="008C0694">
            <w:pPr>
              <w:pStyle w:val="NoSpacing"/>
              <w:rPr>
                <w:rFonts w:ascii="Times New Roman" w:hAnsi="Times New Roman" w:cs="Times New Roman"/>
                <w:sz w:val="20"/>
                <w:szCs w:val="20"/>
              </w:rPr>
            </w:pPr>
            <w:r>
              <w:rPr>
                <w:rFonts w:ascii="Times New Roman" w:hAnsi="Times New Roman" w:cs="Times New Roman"/>
                <w:sz w:val="20"/>
              </w:rPr>
              <w:t>(A12)</w:t>
            </w:r>
          </w:p>
        </w:tc>
        <w:tc>
          <w:tcPr>
            <w:tcW w:w="1891" w:type="dxa"/>
            <w:hideMark/>
          </w:tcPr>
          <w:p w:rsidR="00E84EED" w:rsidRPr="008C0694" w:rsidRDefault="00E84EED">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CIC</w:t>
            </w:r>
          </w:p>
        </w:tc>
        <w:tc>
          <w:tcPr>
            <w:tcW w:w="6053" w:type="dxa"/>
            <w:hideMark/>
          </w:tcPr>
          <w:p w:rsidR="00590031" w:rsidRPr="008C0694" w:rsidRDefault="00CC2407" w:rsidP="003F5E03">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C</w:t>
            </w:r>
            <w:r w:rsidR="00F730FA" w:rsidRPr="008C0694">
              <w:rPr>
                <w:rFonts w:ascii="Times New Roman" w:hAnsi="Times New Roman" w:cs="Times New Roman"/>
                <w:sz w:val="20"/>
                <w:szCs w:val="20"/>
              </w:rPr>
              <w:t xml:space="preserve">omplementary </w:t>
            </w:r>
            <w:r w:rsidRPr="008C0694">
              <w:rPr>
                <w:rFonts w:ascii="Times New Roman" w:hAnsi="Times New Roman" w:cs="Times New Roman"/>
                <w:sz w:val="20"/>
                <w:szCs w:val="20"/>
              </w:rPr>
              <w:t>I</w:t>
            </w:r>
            <w:r w:rsidR="00F730FA" w:rsidRPr="008C0694">
              <w:rPr>
                <w:rFonts w:ascii="Times New Roman" w:hAnsi="Times New Roman" w:cs="Times New Roman"/>
                <w:sz w:val="20"/>
                <w:szCs w:val="20"/>
              </w:rPr>
              <w:t>dentification</w:t>
            </w:r>
            <w:r w:rsidRPr="008C0694">
              <w:rPr>
                <w:rFonts w:ascii="Times New Roman" w:hAnsi="Times New Roman" w:cs="Times New Roman"/>
                <w:sz w:val="20"/>
                <w:szCs w:val="20"/>
              </w:rPr>
              <w:t xml:space="preserve"> </w:t>
            </w:r>
            <w:r w:rsidR="00E84EED" w:rsidRPr="008C0694">
              <w:rPr>
                <w:rFonts w:ascii="Times New Roman" w:hAnsi="Times New Roman" w:cs="Times New Roman"/>
                <w:sz w:val="20"/>
                <w:szCs w:val="20"/>
              </w:rPr>
              <w:t xml:space="preserve">Code used to classify assets, as set out in Annex </w:t>
            </w:r>
            <w:r w:rsidR="00B3114C" w:rsidRPr="008C0694">
              <w:rPr>
                <w:rFonts w:ascii="Times New Roman" w:hAnsi="Times New Roman" w:cs="Times New Roman"/>
                <w:sz w:val="20"/>
                <w:szCs w:val="20"/>
              </w:rPr>
              <w:t>IV - CIC t</w:t>
            </w:r>
            <w:r w:rsidR="00EC06D1" w:rsidRPr="008C0694">
              <w:rPr>
                <w:rFonts w:ascii="Times New Roman" w:hAnsi="Times New Roman" w:cs="Times New Roman"/>
                <w:sz w:val="20"/>
                <w:szCs w:val="20"/>
              </w:rPr>
              <w:t>able of this Regulation</w:t>
            </w:r>
            <w:r w:rsidR="00E84EED" w:rsidRPr="008C0694">
              <w:rPr>
                <w:rFonts w:ascii="Times New Roman" w:hAnsi="Times New Roman" w:cs="Times New Roman"/>
                <w:sz w:val="20"/>
                <w:szCs w:val="20"/>
              </w:rPr>
              <w:t>. When classifying an asset using the CIC table, undertakings shall take into consideration the most representative risk to which the asset is exposed to.</w:t>
            </w:r>
          </w:p>
        </w:tc>
      </w:tr>
      <w:tr w:rsidR="00A762B1" w:rsidRPr="00D40E1C" w:rsidTr="008C0694">
        <w:trPr>
          <w:trHeight w:val="1005"/>
        </w:trPr>
        <w:tc>
          <w:tcPr>
            <w:tcW w:w="1378" w:type="dxa"/>
            <w:hideMark/>
          </w:tcPr>
          <w:p w:rsidR="00A762B1" w:rsidRDefault="00A762B1" w:rsidP="008C0694">
            <w:pPr>
              <w:pStyle w:val="NoSpacing"/>
              <w:rPr>
                <w:rFonts w:ascii="Times New Roman" w:hAnsi="Times New Roman" w:cs="Times New Roman"/>
                <w:sz w:val="20"/>
              </w:rPr>
            </w:pPr>
            <w:r w:rsidRPr="008C0694">
              <w:rPr>
                <w:rFonts w:ascii="Times New Roman" w:hAnsi="Times New Roman" w:cs="Times New Roman"/>
                <w:sz w:val="20"/>
              </w:rPr>
              <w:t>C0</w:t>
            </w:r>
            <w:r w:rsidR="00DB670E" w:rsidRPr="008C0694">
              <w:rPr>
                <w:rFonts w:ascii="Times New Roman" w:hAnsi="Times New Roman" w:cs="Times New Roman"/>
                <w:sz w:val="20"/>
              </w:rPr>
              <w:t>2</w:t>
            </w:r>
            <w:r w:rsidR="006D34E9">
              <w:rPr>
                <w:rFonts w:ascii="Times New Roman" w:hAnsi="Times New Roman" w:cs="Times New Roman"/>
                <w:sz w:val="20"/>
              </w:rPr>
              <w:t>6</w:t>
            </w:r>
            <w:r w:rsidR="00DB670E" w:rsidRPr="008C0694">
              <w:rPr>
                <w:rFonts w:ascii="Times New Roman" w:hAnsi="Times New Roman" w:cs="Times New Roman"/>
                <w:sz w:val="20"/>
              </w:rPr>
              <w:t>0</w:t>
            </w:r>
          </w:p>
          <w:p w:rsidR="00532EA6" w:rsidRPr="008C0694" w:rsidRDefault="00532EA6" w:rsidP="008C0694">
            <w:pPr>
              <w:pStyle w:val="NoSpacing"/>
              <w:rPr>
                <w:rFonts w:ascii="Times New Roman" w:hAnsi="Times New Roman" w:cs="Times New Roman"/>
                <w:sz w:val="20"/>
              </w:rPr>
            </w:pPr>
            <w:r>
              <w:rPr>
                <w:rFonts w:ascii="Times New Roman" w:hAnsi="Times New Roman" w:cs="Times New Roman"/>
                <w:sz w:val="20"/>
              </w:rPr>
              <w:t>(A20)</w:t>
            </w:r>
          </w:p>
        </w:tc>
        <w:tc>
          <w:tcPr>
            <w:tcW w:w="1891" w:type="dxa"/>
            <w:hideMark/>
          </w:tcPr>
          <w:p w:rsidR="00A762B1" w:rsidRPr="008C0694" w:rsidRDefault="00A762B1">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Unit price</w:t>
            </w:r>
          </w:p>
        </w:tc>
        <w:tc>
          <w:tcPr>
            <w:tcW w:w="6053" w:type="dxa"/>
            <w:hideMark/>
          </w:tcPr>
          <w:p w:rsidR="008B1E77" w:rsidRPr="0061769B" w:rsidRDefault="008B1E77" w:rsidP="008B1E77">
            <w:pPr>
              <w:spacing w:after="200" w:line="276" w:lineRule="auto"/>
              <w:rPr>
                <w:ins w:id="322" w:author="Author"/>
                <w:rFonts w:ascii="Times New Roman" w:hAnsi="Times New Roman" w:cs="Times New Roman"/>
                <w:sz w:val="20"/>
                <w:szCs w:val="20"/>
              </w:rPr>
            </w:pPr>
            <w:ins w:id="323" w:author="Author">
              <w:r w:rsidRPr="0061769B">
                <w:rPr>
                  <w:rFonts w:ascii="Times New Roman" w:hAnsi="Times New Roman" w:cs="Times New Roman"/>
                  <w:sz w:val="20"/>
                  <w:szCs w:val="20"/>
                </w:rPr>
                <w:t xml:space="preserve">Amount in currency for </w:t>
              </w:r>
              <w:r>
                <w:rPr>
                  <w:rFonts w:ascii="Times New Roman" w:hAnsi="Times New Roman" w:cs="Times New Roman"/>
                  <w:sz w:val="20"/>
                  <w:szCs w:val="20"/>
                </w:rPr>
                <w:t xml:space="preserve">the </w:t>
              </w:r>
              <w:r w:rsidRPr="0061769B">
                <w:rPr>
                  <w:rFonts w:ascii="Times New Roman" w:hAnsi="Times New Roman" w:cs="Times New Roman"/>
                  <w:sz w:val="20"/>
                  <w:szCs w:val="20"/>
                </w:rPr>
                <w:t>asset</w:t>
              </w:r>
              <w:r>
                <w:rPr>
                  <w:rFonts w:ascii="Times New Roman" w:hAnsi="Times New Roman" w:cs="Times New Roman"/>
                  <w:sz w:val="20"/>
                  <w:szCs w:val="20"/>
                </w:rPr>
                <w:t>, if relevant</w:t>
              </w:r>
              <w:r w:rsidRPr="0061769B">
                <w:rPr>
                  <w:rFonts w:ascii="Times New Roman" w:hAnsi="Times New Roman" w:cs="Times New Roman"/>
                  <w:sz w:val="20"/>
                  <w:szCs w:val="20"/>
                </w:rPr>
                <w:t>.</w:t>
              </w:r>
            </w:ins>
          </w:p>
          <w:p w:rsidR="00A762B1" w:rsidRPr="008C0694" w:rsidDel="008B1E77" w:rsidRDefault="008B1E77" w:rsidP="008B1E77">
            <w:pPr>
              <w:spacing w:after="200" w:line="276" w:lineRule="auto"/>
              <w:rPr>
                <w:del w:id="324" w:author="Author"/>
                <w:rFonts w:ascii="Times New Roman" w:hAnsi="Times New Roman" w:cs="Times New Roman"/>
                <w:sz w:val="20"/>
                <w:szCs w:val="20"/>
              </w:rPr>
            </w:pPr>
            <w:ins w:id="325" w:author="Author">
              <w:r>
                <w:rPr>
                  <w:rFonts w:ascii="Times New Roman" w:hAnsi="Times New Roman" w:cs="Times New Roman"/>
                  <w:sz w:val="20"/>
                  <w:szCs w:val="20"/>
                </w:rPr>
                <w:t xml:space="preserve">This item shall not be reported if item </w:t>
              </w:r>
              <w:r w:rsidRPr="0061769B">
                <w:rPr>
                  <w:rFonts w:ascii="Times New Roman" w:hAnsi="Times New Roman" w:cs="Times New Roman"/>
                  <w:sz w:val="20"/>
                  <w:szCs w:val="20"/>
                </w:rPr>
                <w:t xml:space="preserve">Unit percentage of </w:t>
              </w:r>
              <w:proofErr w:type="spellStart"/>
              <w:r w:rsidRPr="0061769B">
                <w:rPr>
                  <w:rFonts w:ascii="Times New Roman" w:hAnsi="Times New Roman" w:cs="Times New Roman"/>
                  <w:sz w:val="20"/>
                  <w:szCs w:val="20"/>
                </w:rPr>
                <w:t>par amount</w:t>
              </w:r>
              <w:proofErr w:type="spellEnd"/>
              <w:r w:rsidRPr="0061769B">
                <w:rPr>
                  <w:rFonts w:ascii="Times New Roman" w:hAnsi="Times New Roman" w:cs="Times New Roman"/>
                  <w:sz w:val="20"/>
                  <w:szCs w:val="20"/>
                </w:rPr>
                <w:t xml:space="preserve"> Solvency II price</w:t>
              </w:r>
              <w:r w:rsidR="00014BEA">
                <w:rPr>
                  <w:rFonts w:ascii="Times New Roman" w:hAnsi="Times New Roman" w:cs="Times New Roman"/>
                  <w:sz w:val="20"/>
                  <w:szCs w:val="20"/>
                </w:rPr>
                <w:t xml:space="preserve"> (C0270)</w:t>
              </w:r>
              <w:r w:rsidRPr="0061769B" w:rsidDel="00B13507">
                <w:rPr>
                  <w:rFonts w:ascii="Times New Roman" w:hAnsi="Times New Roman" w:cs="Times New Roman"/>
                  <w:sz w:val="20"/>
                  <w:szCs w:val="20"/>
                </w:rPr>
                <w:t xml:space="preserve"> </w:t>
              </w:r>
              <w:r>
                <w:rPr>
                  <w:rFonts w:ascii="Times New Roman" w:hAnsi="Times New Roman" w:cs="Times New Roman"/>
                  <w:sz w:val="20"/>
                  <w:szCs w:val="20"/>
                </w:rPr>
                <w:t>is reported.</w:t>
              </w:r>
            </w:ins>
            <w:del w:id="326" w:author="Author">
              <w:r w:rsidR="00A762B1" w:rsidRPr="008C0694" w:rsidDel="008B1E77">
                <w:rPr>
                  <w:rFonts w:ascii="Times New Roman" w:hAnsi="Times New Roman" w:cs="Times New Roman"/>
                  <w:sz w:val="20"/>
                  <w:szCs w:val="20"/>
                </w:rPr>
                <w:delText>Amount in currency for asset categories 3 and 4.</w:delText>
              </w:r>
            </w:del>
          </w:p>
          <w:p w:rsidR="00A762B1" w:rsidRPr="008C0694" w:rsidRDefault="00A762B1" w:rsidP="004032E8">
            <w:pPr>
              <w:spacing w:after="200" w:line="276" w:lineRule="auto"/>
              <w:rPr>
                <w:rFonts w:ascii="Times New Roman" w:hAnsi="Times New Roman" w:cs="Times New Roman"/>
                <w:sz w:val="20"/>
                <w:szCs w:val="20"/>
              </w:rPr>
            </w:pPr>
            <w:del w:id="327" w:author="Author">
              <w:r w:rsidRPr="008C0694" w:rsidDel="008B1E77">
                <w:rPr>
                  <w:rFonts w:ascii="Times New Roman" w:hAnsi="Times New Roman" w:cs="Times New Roman"/>
                  <w:sz w:val="20"/>
                  <w:szCs w:val="20"/>
                </w:rPr>
                <w:delText>Not applicable for CIC categories 1, 2, 5, 6, 7, 8 and 9</w:delText>
              </w:r>
              <w:r w:rsidR="008C2655" w:rsidRPr="008C0694" w:rsidDel="008B1E77">
                <w:rPr>
                  <w:rFonts w:ascii="Times New Roman" w:hAnsi="Times New Roman" w:cs="Times New Roman"/>
                  <w:sz w:val="20"/>
                  <w:szCs w:val="20"/>
                </w:rPr>
                <w:delText>.</w:delText>
              </w:r>
            </w:del>
          </w:p>
        </w:tc>
      </w:tr>
      <w:tr w:rsidR="00DD114F" w:rsidRPr="00D40E1C" w:rsidTr="008C0694">
        <w:trPr>
          <w:trHeight w:val="1211"/>
        </w:trPr>
        <w:tc>
          <w:tcPr>
            <w:tcW w:w="1378" w:type="dxa"/>
          </w:tcPr>
          <w:p w:rsidR="00DD114F" w:rsidRPr="008C0694" w:rsidRDefault="006D34E9" w:rsidP="008C0694">
            <w:pPr>
              <w:pStyle w:val="NoSpacing"/>
              <w:rPr>
                <w:rFonts w:ascii="Times New Roman" w:hAnsi="Times New Roman" w:cs="Times New Roman"/>
                <w:sz w:val="20"/>
                <w:szCs w:val="20"/>
              </w:rPr>
            </w:pPr>
            <w:r>
              <w:rPr>
                <w:rFonts w:ascii="Times New Roman" w:hAnsi="Times New Roman" w:cs="Times New Roman"/>
                <w:sz w:val="20"/>
              </w:rPr>
              <w:t>C027</w:t>
            </w:r>
            <w:r w:rsidR="00DB670E" w:rsidRPr="008C0694">
              <w:rPr>
                <w:rFonts w:ascii="Times New Roman" w:hAnsi="Times New Roman" w:cs="Times New Roman"/>
                <w:sz w:val="20"/>
              </w:rPr>
              <w:t>0</w:t>
            </w:r>
          </w:p>
        </w:tc>
        <w:tc>
          <w:tcPr>
            <w:tcW w:w="1891" w:type="dxa"/>
          </w:tcPr>
          <w:p w:rsidR="00DD114F" w:rsidRPr="008C0694" w:rsidRDefault="00DD114F">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 xml:space="preserve">Unit percentage of </w:t>
            </w:r>
            <w:proofErr w:type="spellStart"/>
            <w:r w:rsidRPr="008C0694">
              <w:rPr>
                <w:rFonts w:ascii="Times New Roman" w:hAnsi="Times New Roman" w:cs="Times New Roman"/>
                <w:sz w:val="20"/>
                <w:szCs w:val="20"/>
              </w:rPr>
              <w:t>par amount</w:t>
            </w:r>
            <w:proofErr w:type="spellEnd"/>
            <w:r w:rsidRPr="008C0694">
              <w:rPr>
                <w:rFonts w:ascii="Times New Roman" w:hAnsi="Times New Roman" w:cs="Times New Roman"/>
                <w:sz w:val="20"/>
                <w:szCs w:val="20"/>
              </w:rPr>
              <w:t xml:space="preserve"> Solvency II price</w:t>
            </w:r>
          </w:p>
        </w:tc>
        <w:tc>
          <w:tcPr>
            <w:tcW w:w="6053" w:type="dxa"/>
          </w:tcPr>
          <w:p w:rsidR="008B1E77" w:rsidRPr="0061769B" w:rsidRDefault="008B1E77" w:rsidP="008B1E77">
            <w:pPr>
              <w:spacing w:after="200" w:line="276" w:lineRule="auto"/>
              <w:rPr>
                <w:ins w:id="328" w:author="Author"/>
                <w:rFonts w:ascii="Times New Roman" w:hAnsi="Times New Roman" w:cs="Times New Roman"/>
                <w:sz w:val="20"/>
                <w:szCs w:val="20"/>
              </w:rPr>
            </w:pPr>
            <w:ins w:id="329" w:author="Author">
              <w:r w:rsidRPr="0061769B">
                <w:rPr>
                  <w:rFonts w:ascii="Times New Roman" w:hAnsi="Times New Roman" w:cs="Times New Roman"/>
                  <w:sz w:val="20"/>
                  <w:szCs w:val="20"/>
                </w:rPr>
                <w:t xml:space="preserve">Amount in percentage of par value, clean price without accrued interest, for </w:t>
              </w:r>
              <w:r>
                <w:rPr>
                  <w:rFonts w:ascii="Times New Roman" w:hAnsi="Times New Roman" w:cs="Times New Roman"/>
                  <w:sz w:val="20"/>
                  <w:szCs w:val="20"/>
                </w:rPr>
                <w:t xml:space="preserve">the </w:t>
              </w:r>
              <w:r w:rsidRPr="0061769B">
                <w:rPr>
                  <w:rFonts w:ascii="Times New Roman" w:hAnsi="Times New Roman" w:cs="Times New Roman"/>
                  <w:sz w:val="20"/>
                  <w:szCs w:val="20"/>
                </w:rPr>
                <w:t>asset</w:t>
              </w:r>
              <w:r>
                <w:rPr>
                  <w:rFonts w:ascii="Times New Roman" w:hAnsi="Times New Roman" w:cs="Times New Roman"/>
                  <w:sz w:val="20"/>
                  <w:szCs w:val="20"/>
                </w:rPr>
                <w:t>, if relevant</w:t>
              </w:r>
              <w:r w:rsidRPr="0061769B">
                <w:rPr>
                  <w:rFonts w:ascii="Times New Roman" w:hAnsi="Times New Roman" w:cs="Times New Roman"/>
                  <w:sz w:val="20"/>
                  <w:szCs w:val="20"/>
                </w:rPr>
                <w:t>.</w:t>
              </w:r>
            </w:ins>
          </w:p>
          <w:p w:rsidR="00DD114F" w:rsidRPr="008C0694" w:rsidDel="008B1E77" w:rsidRDefault="008B1E77" w:rsidP="008B1E77">
            <w:pPr>
              <w:spacing w:after="200" w:line="276" w:lineRule="auto"/>
              <w:rPr>
                <w:del w:id="330" w:author="Author"/>
                <w:rFonts w:ascii="Times New Roman" w:hAnsi="Times New Roman" w:cs="Times New Roman"/>
                <w:sz w:val="20"/>
                <w:szCs w:val="20"/>
              </w:rPr>
            </w:pPr>
            <w:ins w:id="331" w:author="Author">
              <w:r>
                <w:rPr>
                  <w:rFonts w:ascii="Times New Roman" w:hAnsi="Times New Roman" w:cs="Times New Roman"/>
                  <w:sz w:val="20"/>
                  <w:szCs w:val="20"/>
                </w:rPr>
                <w:t xml:space="preserve">This item shall not be reported if item </w:t>
              </w:r>
              <w:r w:rsidRPr="0061769B">
                <w:rPr>
                  <w:rFonts w:ascii="Times New Roman" w:hAnsi="Times New Roman" w:cs="Times New Roman"/>
                  <w:sz w:val="20"/>
                  <w:szCs w:val="20"/>
                </w:rPr>
                <w:t>Unit price</w:t>
              </w:r>
              <w:r w:rsidR="00014BEA">
                <w:rPr>
                  <w:rFonts w:ascii="Times New Roman" w:hAnsi="Times New Roman" w:cs="Times New Roman"/>
                  <w:sz w:val="20"/>
                  <w:szCs w:val="20"/>
                </w:rPr>
                <w:t xml:space="preserve"> (C0260)</w:t>
              </w:r>
              <w:r w:rsidRPr="0061769B" w:rsidDel="00B13507">
                <w:rPr>
                  <w:rFonts w:ascii="Times New Roman" w:hAnsi="Times New Roman" w:cs="Times New Roman"/>
                  <w:sz w:val="20"/>
                  <w:szCs w:val="20"/>
                </w:rPr>
                <w:t xml:space="preserve"> </w:t>
              </w:r>
              <w:r>
                <w:rPr>
                  <w:rFonts w:ascii="Times New Roman" w:hAnsi="Times New Roman" w:cs="Times New Roman"/>
                  <w:sz w:val="20"/>
                  <w:szCs w:val="20"/>
                </w:rPr>
                <w:t>is reported.</w:t>
              </w:r>
            </w:ins>
            <w:del w:id="332" w:author="Author">
              <w:r w:rsidR="00DD114F" w:rsidRPr="008C0694" w:rsidDel="008B1E77">
                <w:rPr>
                  <w:rFonts w:ascii="Times New Roman" w:hAnsi="Times New Roman" w:cs="Times New Roman"/>
                  <w:sz w:val="20"/>
                  <w:szCs w:val="20"/>
                </w:rPr>
                <w:delText>Amount in percentage of par value, clean price without accrued interest, for asset categories 1, 2, 5 and 6.</w:delText>
              </w:r>
            </w:del>
          </w:p>
          <w:p w:rsidR="00DD114F" w:rsidRPr="008C0694" w:rsidRDefault="00DD114F">
            <w:pPr>
              <w:spacing w:after="200" w:line="276" w:lineRule="auto"/>
              <w:rPr>
                <w:rFonts w:ascii="Times New Roman" w:hAnsi="Times New Roman" w:cs="Times New Roman"/>
                <w:sz w:val="20"/>
                <w:szCs w:val="20"/>
              </w:rPr>
            </w:pPr>
            <w:del w:id="333" w:author="Author">
              <w:r w:rsidRPr="008C0694" w:rsidDel="008B1E77">
                <w:rPr>
                  <w:rFonts w:ascii="Times New Roman" w:hAnsi="Times New Roman" w:cs="Times New Roman"/>
                  <w:sz w:val="20"/>
                  <w:szCs w:val="20"/>
                </w:rPr>
                <w:delText>Not applicable for CIC categories 3, 4, 7, 8 and 9</w:delText>
              </w:r>
              <w:r w:rsidR="008C2655" w:rsidRPr="008C0694" w:rsidDel="008B1E77">
                <w:rPr>
                  <w:rFonts w:ascii="Times New Roman" w:hAnsi="Times New Roman" w:cs="Times New Roman"/>
                  <w:sz w:val="20"/>
                  <w:szCs w:val="20"/>
                </w:rPr>
                <w:delText>.</w:delText>
              </w:r>
            </w:del>
          </w:p>
        </w:tc>
      </w:tr>
      <w:tr w:rsidR="00ED030C" w:rsidRPr="00D40E1C" w:rsidTr="008C0694">
        <w:trPr>
          <w:trHeight w:val="1530"/>
        </w:trPr>
        <w:tc>
          <w:tcPr>
            <w:tcW w:w="1378" w:type="dxa"/>
            <w:hideMark/>
          </w:tcPr>
          <w:p w:rsidR="00ED030C" w:rsidRDefault="00ED030C" w:rsidP="008C0694">
            <w:pPr>
              <w:pStyle w:val="NoSpacing"/>
              <w:rPr>
                <w:rFonts w:ascii="Times New Roman" w:hAnsi="Times New Roman" w:cs="Times New Roman"/>
                <w:sz w:val="20"/>
              </w:rPr>
            </w:pPr>
            <w:r w:rsidRPr="008C0694">
              <w:rPr>
                <w:rFonts w:ascii="Times New Roman" w:hAnsi="Times New Roman" w:cs="Times New Roman"/>
                <w:sz w:val="20"/>
              </w:rPr>
              <w:t>C02</w:t>
            </w:r>
            <w:r w:rsidR="006D34E9">
              <w:rPr>
                <w:rFonts w:ascii="Times New Roman" w:hAnsi="Times New Roman" w:cs="Times New Roman"/>
                <w:sz w:val="20"/>
              </w:rPr>
              <w:t>8</w:t>
            </w:r>
            <w:r w:rsidRPr="008C0694">
              <w:rPr>
                <w:rFonts w:ascii="Times New Roman" w:hAnsi="Times New Roman" w:cs="Times New Roman"/>
                <w:sz w:val="20"/>
              </w:rPr>
              <w:t>0</w:t>
            </w:r>
          </w:p>
          <w:p w:rsidR="00532EA6" w:rsidRPr="008C0694" w:rsidRDefault="00532EA6" w:rsidP="008C0694">
            <w:pPr>
              <w:pStyle w:val="NoSpacing"/>
              <w:rPr>
                <w:rFonts w:ascii="Times New Roman" w:hAnsi="Times New Roman" w:cs="Times New Roman"/>
                <w:sz w:val="20"/>
                <w:szCs w:val="20"/>
              </w:rPr>
            </w:pPr>
            <w:r>
              <w:rPr>
                <w:rFonts w:ascii="Times New Roman" w:hAnsi="Times New Roman" w:cs="Times New Roman"/>
                <w:sz w:val="20"/>
              </w:rPr>
              <w:t>(A24)</w:t>
            </w:r>
          </w:p>
        </w:tc>
        <w:tc>
          <w:tcPr>
            <w:tcW w:w="1891" w:type="dxa"/>
            <w:hideMark/>
          </w:tcPr>
          <w:p w:rsidR="00ED030C" w:rsidRPr="008C0694" w:rsidRDefault="00ED030C">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Maturity date</w:t>
            </w:r>
          </w:p>
        </w:tc>
        <w:tc>
          <w:tcPr>
            <w:tcW w:w="6053" w:type="dxa"/>
            <w:hideMark/>
          </w:tcPr>
          <w:p w:rsidR="00ED030C" w:rsidRPr="008C0694" w:rsidRDefault="00ED030C" w:rsidP="000B1A58">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Only applicable for CIC categories 1, 2, 5, 6 and 8</w:t>
            </w:r>
            <w:r w:rsidR="008C2655" w:rsidRPr="008C0694">
              <w:rPr>
                <w:rFonts w:ascii="Times New Roman" w:hAnsi="Times New Roman" w:cs="Times New Roman"/>
                <w:sz w:val="20"/>
                <w:szCs w:val="20"/>
              </w:rPr>
              <w:t xml:space="preserve">, and CIC </w:t>
            </w:r>
            <w:del w:id="334" w:author="Author">
              <w:r w:rsidR="008C2655" w:rsidRPr="008C0694" w:rsidDel="008B1E77">
                <w:rPr>
                  <w:rFonts w:ascii="Times New Roman" w:hAnsi="Times New Roman" w:cs="Times New Roman"/>
                  <w:sz w:val="20"/>
                  <w:szCs w:val="20"/>
                </w:rPr>
                <w:delText xml:space="preserve">= </w:delText>
              </w:r>
            </w:del>
            <w:r w:rsidR="008C2655" w:rsidRPr="008C0694">
              <w:rPr>
                <w:rFonts w:ascii="Times New Roman" w:hAnsi="Times New Roman" w:cs="Times New Roman"/>
                <w:sz w:val="20"/>
                <w:szCs w:val="20"/>
              </w:rPr>
              <w:t>74</w:t>
            </w:r>
            <w:ins w:id="335" w:author="Author">
              <w:r w:rsidR="008B1E77">
                <w:rPr>
                  <w:rFonts w:ascii="Times New Roman" w:hAnsi="Times New Roman" w:cs="Times New Roman"/>
                  <w:sz w:val="20"/>
                  <w:szCs w:val="20"/>
                </w:rPr>
                <w:t xml:space="preserve"> and CIC 79</w:t>
              </w:r>
            </w:ins>
            <w:r w:rsidRPr="008C0694">
              <w:rPr>
                <w:rFonts w:ascii="Times New Roman" w:hAnsi="Times New Roman" w:cs="Times New Roman"/>
                <w:sz w:val="20"/>
                <w:szCs w:val="20"/>
              </w:rPr>
              <w:t>.</w:t>
            </w:r>
          </w:p>
          <w:p w:rsidR="00ED030C" w:rsidRPr="008C0694" w:rsidRDefault="00ED030C" w:rsidP="000B1A58">
            <w:pPr>
              <w:spacing w:after="200" w:line="276" w:lineRule="auto"/>
              <w:rPr>
                <w:rFonts w:ascii="Times New Roman" w:hAnsi="Times New Roman" w:cs="Times New Roman"/>
                <w:sz w:val="20"/>
                <w:szCs w:val="20"/>
              </w:rPr>
            </w:pPr>
            <w:r w:rsidRPr="008C0694">
              <w:rPr>
                <w:rFonts w:ascii="Times New Roman" w:hAnsi="Times New Roman" w:cs="Times New Roman"/>
                <w:sz w:val="20"/>
                <w:szCs w:val="20"/>
              </w:rPr>
              <w:t>Identify the ISO 8601 (</w:t>
            </w:r>
            <w:proofErr w:type="spellStart"/>
            <w:r w:rsidRPr="008C0694">
              <w:rPr>
                <w:rFonts w:ascii="Times New Roman" w:hAnsi="Times New Roman" w:cs="Times New Roman"/>
                <w:sz w:val="20"/>
                <w:szCs w:val="20"/>
              </w:rPr>
              <w:t>yyyy</w:t>
            </w:r>
            <w:proofErr w:type="spellEnd"/>
            <w:r w:rsidRPr="008C0694">
              <w:rPr>
                <w:rFonts w:ascii="Times New Roman" w:hAnsi="Times New Roman" w:cs="Times New Roman"/>
                <w:sz w:val="20"/>
                <w:szCs w:val="20"/>
              </w:rPr>
              <w:t>-mm-</w:t>
            </w:r>
            <w:proofErr w:type="spellStart"/>
            <w:r w:rsidRPr="008C0694">
              <w:rPr>
                <w:rFonts w:ascii="Times New Roman" w:hAnsi="Times New Roman" w:cs="Times New Roman"/>
                <w:sz w:val="20"/>
                <w:szCs w:val="20"/>
              </w:rPr>
              <w:t>dd</w:t>
            </w:r>
            <w:proofErr w:type="spellEnd"/>
            <w:r w:rsidRPr="008C0694">
              <w:rPr>
                <w:rFonts w:ascii="Times New Roman" w:hAnsi="Times New Roman" w:cs="Times New Roman"/>
                <w:sz w:val="20"/>
                <w:szCs w:val="20"/>
              </w:rPr>
              <w:t xml:space="preserve">) code of the maturity date. </w:t>
            </w:r>
          </w:p>
          <w:p w:rsidR="0012114B" w:rsidRPr="00D40E1C" w:rsidRDefault="00ED030C" w:rsidP="0012114B">
            <w:pPr>
              <w:rPr>
                <w:rFonts w:ascii="Times New Roman" w:hAnsi="Times New Roman" w:cs="Times New Roman"/>
                <w:sz w:val="20"/>
                <w:szCs w:val="20"/>
              </w:rPr>
            </w:pPr>
            <w:r w:rsidRPr="008C0694">
              <w:rPr>
                <w:rFonts w:ascii="Times New Roman" w:hAnsi="Times New Roman" w:cs="Times New Roman"/>
                <w:sz w:val="20"/>
                <w:szCs w:val="20"/>
              </w:rPr>
              <w:t xml:space="preserve">Corresponds always to the maturity date, even for callable securities. </w:t>
            </w:r>
            <w:r w:rsidR="0012114B" w:rsidRPr="008C0694">
              <w:rPr>
                <w:rFonts w:ascii="Times New Roman" w:hAnsi="Times New Roman" w:cs="Times New Roman"/>
                <w:sz w:val="20"/>
                <w:szCs w:val="20"/>
              </w:rPr>
              <w:t>The following shall be considered:</w:t>
            </w:r>
          </w:p>
          <w:p w:rsidR="0012114B" w:rsidRPr="00D40E1C" w:rsidRDefault="0012114B" w:rsidP="0012114B">
            <w:pPr>
              <w:pStyle w:val="ListParagraph"/>
              <w:numPr>
                <w:ilvl w:val="0"/>
                <w:numId w:val="5"/>
              </w:numPr>
              <w:rPr>
                <w:rFonts w:ascii="Times New Roman" w:hAnsi="Times New Roman" w:cs="Times New Roman"/>
                <w:sz w:val="20"/>
                <w:szCs w:val="20"/>
              </w:rPr>
            </w:pPr>
            <w:r w:rsidRPr="00D40E1C">
              <w:rPr>
                <w:rFonts w:ascii="Times New Roman" w:hAnsi="Times New Roman" w:cs="Times New Roman"/>
                <w:sz w:val="20"/>
                <w:szCs w:val="20"/>
              </w:rPr>
              <w:t>For perpetual securities use “9999-12-31”</w:t>
            </w:r>
          </w:p>
          <w:p w:rsidR="0012114B" w:rsidRPr="00D40E1C" w:rsidDel="008B1E77" w:rsidRDefault="0012114B" w:rsidP="0012114B">
            <w:pPr>
              <w:pStyle w:val="ListParagraph"/>
              <w:numPr>
                <w:ilvl w:val="0"/>
                <w:numId w:val="5"/>
              </w:numPr>
              <w:rPr>
                <w:del w:id="336" w:author="Author"/>
                <w:rFonts w:ascii="Times New Roman" w:hAnsi="Times New Roman" w:cs="Times New Roman"/>
                <w:sz w:val="20"/>
                <w:szCs w:val="20"/>
              </w:rPr>
            </w:pPr>
            <w:del w:id="337" w:author="Author">
              <w:r w:rsidRPr="00D40E1C" w:rsidDel="008B1E77">
                <w:rPr>
                  <w:rFonts w:ascii="Times New Roman" w:hAnsi="Times New Roman" w:cs="Times New Roman"/>
                  <w:sz w:val="20"/>
                  <w:szCs w:val="20"/>
                </w:rPr>
                <w:delText>For CIC 74, the weighted (based on the deposits nominal amount) maturity is to be reported.</w:delText>
              </w:r>
            </w:del>
          </w:p>
          <w:p w:rsidR="00ED030C" w:rsidRPr="008C0694" w:rsidRDefault="0012114B" w:rsidP="008C0694">
            <w:pPr>
              <w:pStyle w:val="ListParagraph"/>
              <w:numPr>
                <w:ilvl w:val="0"/>
                <w:numId w:val="5"/>
              </w:numPr>
              <w:spacing w:after="120"/>
              <w:ind w:left="357" w:hanging="357"/>
              <w:rPr>
                <w:rFonts w:ascii="Times New Roman" w:hAnsi="Times New Roman" w:cs="Times New Roman"/>
                <w:sz w:val="20"/>
                <w:szCs w:val="20"/>
              </w:rPr>
            </w:pPr>
            <w:r w:rsidRPr="00D40E1C">
              <w:rPr>
                <w:rFonts w:ascii="Times New Roman" w:hAnsi="Times New Roman" w:cs="Times New Roman"/>
                <w:sz w:val="20"/>
                <w:szCs w:val="20"/>
              </w:rPr>
              <w:t xml:space="preserve">For CIC category 8, regarding loans and mortgages to individuals, the weighted (based on the loan amount) </w:t>
            </w:r>
            <w:ins w:id="338" w:author="Author">
              <w:r w:rsidR="008B1E77">
                <w:rPr>
                  <w:rFonts w:ascii="Times New Roman" w:hAnsi="Times New Roman" w:cs="Times New Roman"/>
                  <w:sz w:val="20"/>
                  <w:szCs w:val="20"/>
                </w:rPr>
                <w:t xml:space="preserve">remaining </w:t>
              </w:r>
            </w:ins>
            <w:r w:rsidRPr="00D40E1C">
              <w:rPr>
                <w:rFonts w:ascii="Times New Roman" w:hAnsi="Times New Roman" w:cs="Times New Roman"/>
                <w:sz w:val="20"/>
                <w:szCs w:val="20"/>
              </w:rPr>
              <w:t>maturity is to be reported.</w:t>
            </w:r>
          </w:p>
        </w:tc>
      </w:tr>
    </w:tbl>
    <w:p w:rsidR="00BB7862" w:rsidRPr="008C0694" w:rsidRDefault="00BB7862">
      <w:pPr>
        <w:rPr>
          <w:rFonts w:ascii="Times New Roman" w:hAnsi="Times New Roman" w:cs="Times New Roman"/>
          <w:sz w:val="20"/>
          <w:szCs w:val="20"/>
        </w:rPr>
      </w:pPr>
    </w:p>
    <w:sectPr w:rsidR="00BB7862" w:rsidRPr="008C0694" w:rsidSect="00C114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2478"/>
    <w:multiLevelType w:val="hybridMultilevel"/>
    <w:tmpl w:val="A396501E"/>
    <w:lvl w:ilvl="0" w:tplc="27C2B91A">
      <w:numFmt w:val="bullet"/>
      <w:lvlText w:val="-"/>
      <w:lvlJc w:val="left"/>
      <w:pPr>
        <w:ind w:left="360" w:hanging="360"/>
      </w:pPr>
      <w:rPr>
        <w:rFonts w:ascii="Calibri" w:eastAsiaTheme="minorHAnsi" w:hAnsi="Calibri" w:cstheme="minorBidi"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1">
    <w:nsid w:val="035D4619"/>
    <w:multiLevelType w:val="hybridMultilevel"/>
    <w:tmpl w:val="F914FE04"/>
    <w:lvl w:ilvl="0" w:tplc="81B6BFFE">
      <w:start w:val="15"/>
      <w:numFmt w:val="bullet"/>
      <w:lvlText w:val="-"/>
      <w:lvlJc w:val="left"/>
      <w:pPr>
        <w:ind w:left="1440" w:hanging="360"/>
      </w:pPr>
      <w:rPr>
        <w:rFonts w:ascii="Calibri" w:eastAsiaTheme="minorHAnsi" w:hAnsi="Calibri" w:cs="Calibri"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2">
    <w:nsid w:val="0DCB5FB3"/>
    <w:multiLevelType w:val="hybridMultilevel"/>
    <w:tmpl w:val="986CEBE0"/>
    <w:lvl w:ilvl="0" w:tplc="0926798E">
      <w:start w:val="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07B0344"/>
    <w:multiLevelType w:val="hybridMultilevel"/>
    <w:tmpl w:val="F22C2218"/>
    <w:lvl w:ilvl="0" w:tplc="81B6BFFE">
      <w:start w:val="15"/>
      <w:numFmt w:val="bullet"/>
      <w:lvlText w:val="-"/>
      <w:lvlJc w:val="left"/>
      <w:pPr>
        <w:ind w:left="1080" w:hanging="360"/>
      </w:pPr>
      <w:rPr>
        <w:rFonts w:ascii="Calibri" w:eastAsiaTheme="minorHAnsi"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nsid w:val="15B03383"/>
    <w:multiLevelType w:val="hybridMultilevel"/>
    <w:tmpl w:val="D2827634"/>
    <w:lvl w:ilvl="0" w:tplc="81B6BFFE">
      <w:start w:val="15"/>
      <w:numFmt w:val="bullet"/>
      <w:lvlText w:val="-"/>
      <w:lvlJc w:val="left"/>
      <w:pPr>
        <w:ind w:left="720" w:hanging="360"/>
      </w:pPr>
      <w:rPr>
        <w:rFonts w:ascii="Calibri" w:eastAsiaTheme="minorHAnsi" w:hAnsi="Calibri" w:cs="Calibri"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nsid w:val="298E7A3D"/>
    <w:multiLevelType w:val="hybridMultilevel"/>
    <w:tmpl w:val="FD565374"/>
    <w:lvl w:ilvl="0" w:tplc="67C091A6">
      <w:start w:val="101"/>
      <w:numFmt w:val="bullet"/>
      <w:lvlText w:val="-"/>
      <w:lvlJc w:val="left"/>
      <w:pPr>
        <w:ind w:left="720"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nsid w:val="59E452F4"/>
    <w:multiLevelType w:val="hybridMultilevel"/>
    <w:tmpl w:val="672C927C"/>
    <w:lvl w:ilvl="0" w:tplc="81B6BFFE">
      <w:start w:val="15"/>
      <w:numFmt w:val="bullet"/>
      <w:lvlText w:val="-"/>
      <w:lvlJc w:val="left"/>
      <w:pPr>
        <w:ind w:left="1440" w:hanging="360"/>
      </w:pPr>
      <w:rPr>
        <w:rFonts w:ascii="Calibri" w:eastAsiaTheme="minorHAnsi" w:hAnsi="Calibri" w:cs="Calibri"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7">
    <w:nsid w:val="5AB63891"/>
    <w:multiLevelType w:val="hybridMultilevel"/>
    <w:tmpl w:val="B088E8EA"/>
    <w:lvl w:ilvl="0" w:tplc="81B6BFFE">
      <w:start w:val="15"/>
      <w:numFmt w:val="bullet"/>
      <w:lvlText w:val="-"/>
      <w:lvlJc w:val="left"/>
      <w:pPr>
        <w:ind w:left="1440" w:hanging="360"/>
      </w:pPr>
      <w:rPr>
        <w:rFonts w:ascii="Calibri" w:eastAsiaTheme="minorHAnsi" w:hAnsi="Calibri" w:cs="Calibri"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8">
    <w:nsid w:val="69802938"/>
    <w:multiLevelType w:val="hybridMultilevel"/>
    <w:tmpl w:val="E7D0CE68"/>
    <w:lvl w:ilvl="0" w:tplc="08160001">
      <w:start w:val="1"/>
      <w:numFmt w:val="bullet"/>
      <w:lvlText w:val=""/>
      <w:lvlJc w:val="left"/>
      <w:pPr>
        <w:ind w:left="1440" w:hanging="360"/>
      </w:pPr>
      <w:rPr>
        <w:rFonts w:ascii="Symbol" w:hAnsi="Symbol"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9">
    <w:nsid w:val="74861C68"/>
    <w:multiLevelType w:val="hybridMultilevel"/>
    <w:tmpl w:val="3C645A54"/>
    <w:lvl w:ilvl="0" w:tplc="95FC6D58">
      <w:start w:val="19"/>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2"/>
  </w:num>
  <w:num w:numId="5">
    <w:abstractNumId w:val="0"/>
  </w:num>
  <w:num w:numId="6">
    <w:abstractNumId w:val="7"/>
  </w:num>
  <w:num w:numId="7">
    <w:abstractNumId w:val="1"/>
  </w:num>
  <w:num w:numId="8">
    <w:abstractNumId w:val="8"/>
  </w:num>
  <w:num w:numId="9">
    <w:abstractNumId w:val="6"/>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oNotDisplayPageBoundaries/>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E84EED"/>
    <w:rsid w:val="000037FD"/>
    <w:rsid w:val="00004582"/>
    <w:rsid w:val="00014BEA"/>
    <w:rsid w:val="00025BFE"/>
    <w:rsid w:val="00031EBF"/>
    <w:rsid w:val="00041D92"/>
    <w:rsid w:val="00046556"/>
    <w:rsid w:val="00072A8B"/>
    <w:rsid w:val="00077A44"/>
    <w:rsid w:val="00083651"/>
    <w:rsid w:val="000B1D90"/>
    <w:rsid w:val="000F43A6"/>
    <w:rsid w:val="00102BF0"/>
    <w:rsid w:val="0012114B"/>
    <w:rsid w:val="00134C9E"/>
    <w:rsid w:val="00145234"/>
    <w:rsid w:val="00163088"/>
    <w:rsid w:val="00166212"/>
    <w:rsid w:val="001771A7"/>
    <w:rsid w:val="00183100"/>
    <w:rsid w:val="001868AF"/>
    <w:rsid w:val="001A7774"/>
    <w:rsid w:val="001D745C"/>
    <w:rsid w:val="001E4B22"/>
    <w:rsid w:val="001F2CA1"/>
    <w:rsid w:val="00217A44"/>
    <w:rsid w:val="00241E5C"/>
    <w:rsid w:val="00256C38"/>
    <w:rsid w:val="00272783"/>
    <w:rsid w:val="002775E2"/>
    <w:rsid w:val="002923B6"/>
    <w:rsid w:val="002B378E"/>
    <w:rsid w:val="002C3E3A"/>
    <w:rsid w:val="002F127B"/>
    <w:rsid w:val="003065E7"/>
    <w:rsid w:val="00332C8A"/>
    <w:rsid w:val="0035591A"/>
    <w:rsid w:val="00360C89"/>
    <w:rsid w:val="00373CD7"/>
    <w:rsid w:val="003E2828"/>
    <w:rsid w:val="003F5E03"/>
    <w:rsid w:val="004032E8"/>
    <w:rsid w:val="0042078B"/>
    <w:rsid w:val="004531E0"/>
    <w:rsid w:val="00453CC7"/>
    <w:rsid w:val="00474666"/>
    <w:rsid w:val="004936B4"/>
    <w:rsid w:val="00496492"/>
    <w:rsid w:val="004B243E"/>
    <w:rsid w:val="004D7C96"/>
    <w:rsid w:val="005069D6"/>
    <w:rsid w:val="00531426"/>
    <w:rsid w:val="00532EA6"/>
    <w:rsid w:val="00543D99"/>
    <w:rsid w:val="00590031"/>
    <w:rsid w:val="005944DC"/>
    <w:rsid w:val="005A5CD8"/>
    <w:rsid w:val="005A70A8"/>
    <w:rsid w:val="005C0E45"/>
    <w:rsid w:val="005E35AB"/>
    <w:rsid w:val="005E61C9"/>
    <w:rsid w:val="005F58AB"/>
    <w:rsid w:val="006551C5"/>
    <w:rsid w:val="006C2DC7"/>
    <w:rsid w:val="006C490C"/>
    <w:rsid w:val="006D34E9"/>
    <w:rsid w:val="00710ABD"/>
    <w:rsid w:val="00716328"/>
    <w:rsid w:val="007251D9"/>
    <w:rsid w:val="00730D90"/>
    <w:rsid w:val="00731E66"/>
    <w:rsid w:val="00773D67"/>
    <w:rsid w:val="00777592"/>
    <w:rsid w:val="00795C22"/>
    <w:rsid w:val="007A04CD"/>
    <w:rsid w:val="007A25B4"/>
    <w:rsid w:val="007B6271"/>
    <w:rsid w:val="007B69B6"/>
    <w:rsid w:val="007C2364"/>
    <w:rsid w:val="007D329D"/>
    <w:rsid w:val="007E7F6A"/>
    <w:rsid w:val="007F4DB8"/>
    <w:rsid w:val="0082238C"/>
    <w:rsid w:val="00844662"/>
    <w:rsid w:val="00851BDC"/>
    <w:rsid w:val="008739EC"/>
    <w:rsid w:val="00877112"/>
    <w:rsid w:val="00887A2A"/>
    <w:rsid w:val="008B1E77"/>
    <w:rsid w:val="008C0694"/>
    <w:rsid w:val="008C2655"/>
    <w:rsid w:val="008E2692"/>
    <w:rsid w:val="008F0AA5"/>
    <w:rsid w:val="0091498B"/>
    <w:rsid w:val="009234E2"/>
    <w:rsid w:val="00930B4B"/>
    <w:rsid w:val="009350D6"/>
    <w:rsid w:val="00937553"/>
    <w:rsid w:val="009633CF"/>
    <w:rsid w:val="00986119"/>
    <w:rsid w:val="009A50A4"/>
    <w:rsid w:val="009C5282"/>
    <w:rsid w:val="009E4385"/>
    <w:rsid w:val="009E6FF5"/>
    <w:rsid w:val="009F06BC"/>
    <w:rsid w:val="00A047FB"/>
    <w:rsid w:val="00A16F09"/>
    <w:rsid w:val="00A24005"/>
    <w:rsid w:val="00A42B84"/>
    <w:rsid w:val="00A5125D"/>
    <w:rsid w:val="00A762B1"/>
    <w:rsid w:val="00A92E03"/>
    <w:rsid w:val="00A941EF"/>
    <w:rsid w:val="00AB68DB"/>
    <w:rsid w:val="00AE007B"/>
    <w:rsid w:val="00AE231C"/>
    <w:rsid w:val="00AF0F6B"/>
    <w:rsid w:val="00AF4FD6"/>
    <w:rsid w:val="00B0062C"/>
    <w:rsid w:val="00B3114C"/>
    <w:rsid w:val="00B36644"/>
    <w:rsid w:val="00B43CE0"/>
    <w:rsid w:val="00B52B98"/>
    <w:rsid w:val="00B55D79"/>
    <w:rsid w:val="00B70DD6"/>
    <w:rsid w:val="00BA55B7"/>
    <w:rsid w:val="00BB4B9B"/>
    <w:rsid w:val="00BB7862"/>
    <w:rsid w:val="00BC7A1D"/>
    <w:rsid w:val="00BD0D1B"/>
    <w:rsid w:val="00BE10DF"/>
    <w:rsid w:val="00C11449"/>
    <w:rsid w:val="00C70AB6"/>
    <w:rsid w:val="00C72C2B"/>
    <w:rsid w:val="00C84823"/>
    <w:rsid w:val="00CA3A95"/>
    <w:rsid w:val="00CC2407"/>
    <w:rsid w:val="00CD5504"/>
    <w:rsid w:val="00D062A0"/>
    <w:rsid w:val="00D2411A"/>
    <w:rsid w:val="00D40E1C"/>
    <w:rsid w:val="00D701E4"/>
    <w:rsid w:val="00D72982"/>
    <w:rsid w:val="00DA1233"/>
    <w:rsid w:val="00DB670E"/>
    <w:rsid w:val="00DB78DD"/>
    <w:rsid w:val="00DD114F"/>
    <w:rsid w:val="00DE3211"/>
    <w:rsid w:val="00E54330"/>
    <w:rsid w:val="00E63A2F"/>
    <w:rsid w:val="00E6419B"/>
    <w:rsid w:val="00E657D3"/>
    <w:rsid w:val="00E71056"/>
    <w:rsid w:val="00E774F1"/>
    <w:rsid w:val="00E84EED"/>
    <w:rsid w:val="00E92052"/>
    <w:rsid w:val="00E94774"/>
    <w:rsid w:val="00EA79F6"/>
    <w:rsid w:val="00EB0058"/>
    <w:rsid w:val="00EC06D1"/>
    <w:rsid w:val="00ED030C"/>
    <w:rsid w:val="00EE141B"/>
    <w:rsid w:val="00EE38D2"/>
    <w:rsid w:val="00EE4CEB"/>
    <w:rsid w:val="00EF0353"/>
    <w:rsid w:val="00F1550C"/>
    <w:rsid w:val="00F33AE4"/>
    <w:rsid w:val="00F6126D"/>
    <w:rsid w:val="00F730FA"/>
    <w:rsid w:val="00F83751"/>
    <w:rsid w:val="00FA56B6"/>
    <w:rsid w:val="00FA79E0"/>
    <w:rsid w:val="00FB3AA8"/>
    <w:rsid w:val="00FD1C3D"/>
    <w:rsid w:val="00FD6B2F"/>
    <w:rsid w:val="00FF1D35"/>
    <w:rsid w:val="00FF42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84E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53C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3CC7"/>
    <w:rPr>
      <w:rFonts w:ascii="Tahoma" w:hAnsi="Tahoma" w:cs="Tahoma"/>
      <w:sz w:val="16"/>
      <w:szCs w:val="16"/>
    </w:rPr>
  </w:style>
  <w:style w:type="character" w:styleId="CommentReference">
    <w:name w:val="annotation reference"/>
    <w:basedOn w:val="DefaultParagraphFont"/>
    <w:uiPriority w:val="99"/>
    <w:semiHidden/>
    <w:unhideWhenUsed/>
    <w:rsid w:val="00453CC7"/>
    <w:rPr>
      <w:sz w:val="16"/>
      <w:szCs w:val="16"/>
    </w:rPr>
  </w:style>
  <w:style w:type="paragraph" w:styleId="CommentText">
    <w:name w:val="annotation text"/>
    <w:basedOn w:val="Normal"/>
    <w:link w:val="CommentTextChar"/>
    <w:uiPriority w:val="99"/>
    <w:unhideWhenUsed/>
    <w:rsid w:val="00453CC7"/>
    <w:pPr>
      <w:spacing w:line="240" w:lineRule="auto"/>
    </w:pPr>
    <w:rPr>
      <w:sz w:val="20"/>
      <w:szCs w:val="20"/>
    </w:rPr>
  </w:style>
  <w:style w:type="character" w:customStyle="1" w:styleId="CommentTextChar">
    <w:name w:val="Comment Text Char"/>
    <w:basedOn w:val="DefaultParagraphFont"/>
    <w:link w:val="CommentText"/>
    <w:uiPriority w:val="99"/>
    <w:rsid w:val="00453CC7"/>
    <w:rPr>
      <w:sz w:val="20"/>
      <w:szCs w:val="20"/>
    </w:rPr>
  </w:style>
  <w:style w:type="paragraph" w:styleId="CommentSubject">
    <w:name w:val="annotation subject"/>
    <w:basedOn w:val="CommentText"/>
    <w:next w:val="CommentText"/>
    <w:link w:val="CommentSubjectChar"/>
    <w:uiPriority w:val="99"/>
    <w:semiHidden/>
    <w:unhideWhenUsed/>
    <w:rsid w:val="00453CC7"/>
    <w:rPr>
      <w:b/>
      <w:bCs/>
    </w:rPr>
  </w:style>
  <w:style w:type="character" w:customStyle="1" w:styleId="CommentSubjectChar">
    <w:name w:val="Comment Subject Char"/>
    <w:basedOn w:val="CommentTextChar"/>
    <w:link w:val="CommentSubject"/>
    <w:uiPriority w:val="99"/>
    <w:semiHidden/>
    <w:rsid w:val="00453CC7"/>
    <w:rPr>
      <w:b/>
      <w:bCs/>
      <w:sz w:val="20"/>
      <w:szCs w:val="20"/>
    </w:rPr>
  </w:style>
  <w:style w:type="paragraph" w:styleId="Revision">
    <w:name w:val="Revision"/>
    <w:hidden/>
    <w:uiPriority w:val="99"/>
    <w:semiHidden/>
    <w:rsid w:val="00844662"/>
    <w:pPr>
      <w:spacing w:after="0" w:line="240" w:lineRule="auto"/>
    </w:pPr>
  </w:style>
  <w:style w:type="paragraph" w:styleId="ListParagraph">
    <w:name w:val="List Paragraph"/>
    <w:basedOn w:val="Normal"/>
    <w:uiPriority w:val="34"/>
    <w:qFormat/>
    <w:rsid w:val="00F730FA"/>
    <w:pPr>
      <w:ind w:left="720"/>
      <w:contextualSpacing/>
    </w:pPr>
  </w:style>
  <w:style w:type="paragraph" w:styleId="NoSpacing">
    <w:name w:val="No Spacing"/>
    <w:uiPriority w:val="1"/>
    <w:qFormat/>
    <w:rsid w:val="00532EA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84EE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53C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3CC7"/>
    <w:rPr>
      <w:rFonts w:ascii="Tahoma" w:hAnsi="Tahoma" w:cs="Tahoma"/>
      <w:sz w:val="16"/>
      <w:szCs w:val="16"/>
    </w:rPr>
  </w:style>
  <w:style w:type="character" w:styleId="CommentReference">
    <w:name w:val="annotation reference"/>
    <w:basedOn w:val="DefaultParagraphFont"/>
    <w:uiPriority w:val="99"/>
    <w:semiHidden/>
    <w:unhideWhenUsed/>
    <w:rsid w:val="00453CC7"/>
    <w:rPr>
      <w:sz w:val="16"/>
      <w:szCs w:val="16"/>
    </w:rPr>
  </w:style>
  <w:style w:type="paragraph" w:styleId="CommentText">
    <w:name w:val="annotation text"/>
    <w:basedOn w:val="Normal"/>
    <w:link w:val="CommentTextChar"/>
    <w:uiPriority w:val="99"/>
    <w:unhideWhenUsed/>
    <w:rsid w:val="00453CC7"/>
    <w:pPr>
      <w:spacing w:line="240" w:lineRule="auto"/>
    </w:pPr>
    <w:rPr>
      <w:sz w:val="20"/>
      <w:szCs w:val="20"/>
    </w:rPr>
  </w:style>
  <w:style w:type="character" w:customStyle="1" w:styleId="CommentTextChar">
    <w:name w:val="Comment Text Char"/>
    <w:basedOn w:val="DefaultParagraphFont"/>
    <w:link w:val="CommentText"/>
    <w:uiPriority w:val="99"/>
    <w:rsid w:val="00453CC7"/>
    <w:rPr>
      <w:sz w:val="20"/>
      <w:szCs w:val="20"/>
    </w:rPr>
  </w:style>
  <w:style w:type="paragraph" w:styleId="CommentSubject">
    <w:name w:val="annotation subject"/>
    <w:basedOn w:val="CommentText"/>
    <w:next w:val="CommentText"/>
    <w:link w:val="CommentSubjectChar"/>
    <w:uiPriority w:val="99"/>
    <w:semiHidden/>
    <w:unhideWhenUsed/>
    <w:rsid w:val="00453CC7"/>
    <w:rPr>
      <w:b/>
      <w:bCs/>
    </w:rPr>
  </w:style>
  <w:style w:type="character" w:customStyle="1" w:styleId="CommentSubjectChar">
    <w:name w:val="Comment Subject Char"/>
    <w:basedOn w:val="CommentTextChar"/>
    <w:link w:val="CommentSubject"/>
    <w:uiPriority w:val="99"/>
    <w:semiHidden/>
    <w:rsid w:val="00453CC7"/>
    <w:rPr>
      <w:b/>
      <w:bCs/>
      <w:sz w:val="20"/>
      <w:szCs w:val="20"/>
    </w:rPr>
  </w:style>
  <w:style w:type="paragraph" w:styleId="Revision">
    <w:name w:val="Revision"/>
    <w:hidden/>
    <w:uiPriority w:val="99"/>
    <w:semiHidden/>
    <w:rsid w:val="00844662"/>
    <w:pPr>
      <w:spacing w:after="0" w:line="240" w:lineRule="auto"/>
    </w:pPr>
  </w:style>
  <w:style w:type="paragraph" w:styleId="ListParagraph">
    <w:name w:val="List Paragraph"/>
    <w:basedOn w:val="Normal"/>
    <w:uiPriority w:val="34"/>
    <w:qFormat/>
    <w:rsid w:val="00F730FA"/>
    <w:pPr>
      <w:ind w:left="720"/>
      <w:contextualSpacing/>
    </w:pPr>
  </w:style>
  <w:style w:type="paragraph" w:styleId="NoSpacing">
    <w:name w:val="No Spacing"/>
    <w:uiPriority w:val="1"/>
    <w:qFormat/>
    <w:rsid w:val="00532EA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1060977">
      <w:bodyDiv w:val="1"/>
      <w:marLeft w:val="0"/>
      <w:marRight w:val="0"/>
      <w:marTop w:val="0"/>
      <w:marBottom w:val="0"/>
      <w:divBdr>
        <w:top w:val="none" w:sz="0" w:space="0" w:color="auto"/>
        <w:left w:val="none" w:sz="0" w:space="0" w:color="auto"/>
        <w:bottom w:val="none" w:sz="0" w:space="0" w:color="auto"/>
        <w:right w:val="none" w:sz="0" w:space="0" w:color="auto"/>
      </w:divBdr>
    </w:div>
    <w:div w:id="1069034299">
      <w:bodyDiv w:val="1"/>
      <w:marLeft w:val="0"/>
      <w:marRight w:val="0"/>
      <w:marTop w:val="0"/>
      <w:marBottom w:val="0"/>
      <w:divBdr>
        <w:top w:val="none" w:sz="0" w:space="0" w:color="auto"/>
        <w:left w:val="none" w:sz="0" w:space="0" w:color="auto"/>
        <w:bottom w:val="none" w:sz="0" w:space="0" w:color="auto"/>
        <w:right w:val="none" w:sz="0" w:space="0" w:color="auto"/>
      </w:divBdr>
    </w:div>
    <w:div w:id="1083259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FIELD type="AdditionalFields" label="Descricao_NRO" source-type="AdditionalFields">
        <TAG><![CDATA[#NOVOREGISTO:CA:Descricao_NRO#]]></TAG>
        <VALUE><![CDATA[#NOVOREGISTO:CA:Descricao_NRO#]]></VALUE>
        <XPATH><![CDATA[/CARD/FIELDS/FIELD[NAME='Descricao_NRO']/VALUE]]></XPATH>
      </FIELD>
      <FIELD type="AdditionalFields" label="Ano_Ref" source-type="AdditionalFields">
        <TAG><![CDATA[#NOVOREGISTO:CA:Ano_Ref#]]></TAG>
        <VALUE><![CDATA[#NOVOREGISTO:CA:Ano_Ref#]]></VALUE>
        <XPATH><![CDATA[/CARD/FIELDS/FIELD[NAME='Ano_Ref']/VALUE]]></XPATH>
      </FIELD>
      <FIELD type="AdditionalFields" label="Mes_Ref" source-type="AdditionalFields">
        <TAG><![CDATA[#NOVOREGISTO:CA:Mes_Ref#]]></TAG>
        <VALUE><![CDATA[#NOVOREGISTO:CA:Mes_Ref#]]></VALUE>
        <XPATH><![CDATA[/CARD/FIELDS/FIELD[NAME='Mes_Ref']/VALUE]]></XPATH>
      </FIELD>
      <FIELD type="AdditionalFields" label="Situacao" source-type="AdditionalFields">
        <TAG><![CDATA[#NOVOREGISTO:CA:Situacao#]]></TAG>
        <VALUE><![CDATA[#NOVOREGISTO:CA:Situacao#]]></VALUE>
        <XPATH><![CDATA[/CARD/FIELDS/FIELD[NAME='Situaca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FIELD type="AdditionalFields" label="Descricao_NRO" source-type="AdditionalFields">
        <TAG><![CDATA[#PRIMEIROREGISTO:CA:Descricao_NRO#]]></TAG>
        <VALUE><![CDATA[#PRIMEIROREGISTO:CA:Descricao_NRO#]]></VALUE>
        <XPATH><![CDATA[/CARD/FIELDS/FIELD[NAME='Descricao_NRO']/VALUE]]></XPATH>
      </FIELD>
      <FIELD type="AdditionalFields" label="Ano_Ref" source-type="AdditionalFields">
        <TAG><![CDATA[#PRIMEIROREGISTO:CA:Ano_Ref#]]></TAG>
        <VALUE><![CDATA[#PRIMEIROREGISTO:CA:Ano_Ref#]]></VALUE>
        <XPATH><![CDATA[/CARD/FIELDS/FIELD[NAME='Ano_Ref']/VALUE]]></XPATH>
      </FIELD>
      <FIELD type="AdditionalFields" label="Mes_Ref" source-type="AdditionalFields">
        <TAG><![CDATA[#PRIMEIROREGISTO:CA:Mes_Ref#]]></TAG>
        <VALUE><![CDATA[#PRIMEIROREGISTO:CA:Mes_Ref#]]></VALUE>
        <XPATH><![CDATA[/CARD/FIELDS/FIELD[NAME='Mes_Ref']/VALUE]]></XPATH>
      </FIELD>
      <FIELD type="AdditionalFields" label="Situacao" source-type="AdditionalFields">
        <TAG><![CDATA[#PRIMEIROREGISTO:CA:Situacao#]]></TAG>
        <VALUE><![CDATA[#PRIMEIROREGISTO:CA:Situacao#]]></VALUE>
        <XPATH><![CDATA[/CARD/FIELDS/FIELD[NAME='Situaca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FIELD type="AdditionalFields" label="Descricao_NRO" source-type="AdditionalFields">
        <TAG><![CDATA[#PRIMEIROPROCESSO:CA:Descricao_NRO#]]></TAG>
        <VALUE><![CDATA[#PRIMEIROPROCESSO:CA:Descricao_NRO#]]></VALUE>
        <XPATH><![CDATA[/CARD/FIELDS/FIELD[NAME='Descricao_NRO']/VALUE]]></XPATH>
      </FIELD>
      <FIELD type="AdditionalFields" label="Ano_Ref" source-type="AdditionalFields">
        <TAG><![CDATA[#PRIMEIROPROCESSO:CA:Ano_Ref#]]></TAG>
        <VALUE><![CDATA[#PRIMEIROPROCESSO:CA:Ano_Ref#]]></VALUE>
        <XPATH><![CDATA[/CARD/FIELDS/FIELD[NAME='Ano_Ref']/VALUE]]></XPATH>
      </FIELD>
      <FIELD type="AdditionalFields" label="Mes_Ref" source-type="AdditionalFields">
        <TAG><![CDATA[#PRIMEIROPROCESSO:CA:Mes_Ref#]]></TAG>
        <VALUE><![CDATA[#PRIMEIROPROCESSO:CA:Mes_Ref#]]></VALUE>
        <XPATH><![CDATA[/CARD/FIELDS/FIELD[NAME='Mes_Ref']/VALUE]]></XPATH>
      </FIELD>
      <FIELD type="AdditionalFields" label="Situacao" source-type="AdditionalFields">
        <TAG><![CDATA[#PRIMEIROPROCESSO:CA:Situacao#]]></TAG>
        <VALUE><![CDATA[#PRIMEIROPROCESSO:CA:Situacao#]]></VALUE>
        <XPATH><![CDATA[/CARD/FIELDS/FIELD[NAME='Situaca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FIELD type="AdditionalFields" label="Descricao_NRO" source-type="AdditionalFields">
        <TAG><![CDATA[#REGISTO:CA:Descricao_NRO#]]></TAG>
        <VALUE><![CDATA[Descricao_NRO]]></VALUE>
        <XPATH><![CDATA[/CARD/FIELDS/FIELD[NAME='Descricao_NRO']/VALUE]]></XPATH>
      </FIELD>
      <FIELD type="AdditionalFields" label="Ano_Ref" source-type="AdditionalFields">
        <TAG><![CDATA[#REGISTO:CA:Ano_Ref#]]></TAG>
        <VALUE><![CDATA[Ano_Ref]]></VALUE>
        <XPATH><![CDATA[/CARD/FIELDS/FIELD[NAME='Ano_Ref']/VALUE]]></XPATH>
      </FIELD>
      <FIELD type="AdditionalFields" label="Mes_Ref" source-type="AdditionalFields">
        <TAG><![CDATA[#REGISTO:CA:Mes_Ref#]]></TAG>
        <VALUE><![CDATA[Mes_Ref]]></VALUE>
        <XPATH><![CDATA[/CARD/FIELDS/FIELD[NAME='Mes_Ref']/VALUE]]></XPATH>
      </FIELD>
      <FIELD type="AdditionalFields" label="Situacao" source-type="AdditionalFields">
        <TAG><![CDATA[#REGISTO:CA:Situacao#]]></TAG>
        <VALUE><![CDATA[Situacao]]></VALUE>
        <XPATH><![CDATA[/CARD/FIELDS/FIELD[NAME='Situaca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FIELD type="AdditionalFields" label="Descricao_NRO" source-type="AdditionalFields">
        <TAG><![CDATA[#CONTEXTPROCESS:CA:Descricao_NRO#]]></TAG>
        <VALUE><![CDATA[Descricao_NRO]]></VALUE>
        <XPATH><![CDATA[/PROCESS/FIELDS/FIELD[NAME='Descricao_NRO']/VALUE]]></XPATH>
      </FIELD>
      <FIELD type="AdditionalFields" label="Ano_Ref" source-type="AdditionalFields">
        <TAG><![CDATA[#CONTEXTPROCESS:CA:Ano_Ref#]]></TAG>
        <VALUE><![CDATA[Ano_Ref]]></VALUE>
        <XPATH><![CDATA[/PROCESS/FIELDS/FIELD[NAME='Ano_Ref']/VALUE]]></XPATH>
      </FIELD>
      <FIELD type="AdditionalFields" label="Mes_Ref" source-type="AdditionalFields">
        <TAG><![CDATA[#CONTEXTPROCESS:CA:Mes_Ref#]]></TAG>
        <VALUE><![CDATA[Mes_Ref]]></VALUE>
        <XPATH><![CDATA[/PROCESS/FIELDS/FIELD[NAME='Mes_Ref']/VALUE]]></XPATH>
      </FIELD>
      <FIELD type="AdditionalFields" label="Situacao" source-type="AdditionalFields">
        <TAG><![CDATA[#CONTEXTPROCESS:CA:Situacao#]]></TAG>
        <VALUE><![CDATA[Situacao]]></VALUE>
        <XPATH><![CDATA[/PROCESS/FIELDS/FIELD[NAME='Situaca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TAG><![CDATA[#SECUNDÁRIA_1:ENTIDADE_AVULSO:CODIGO_POSTAL:LOCALIDADE#]]></TAG>
          <VALUE><![CDATA[Localidade]]></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TAG><![CDATA[#SECUNDÁRIA_2:ENTIDADE_AVULSO:CODIGO_POSTAL:LOCALIDADE#]]></TAG>
          <VALUE><![CDATA[Localidade]]></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TAG><![CDATA[#SECUNDÁRIA_3:ENTIDADE_AVULSO:CODIGO_POSTAL:LOCALIDADE#]]></TAG>
          <VALUE><![CDATA[Localidade]]></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606ED-7916-4B7C-893B-4FD27DE35368}">
  <ds:schemaRefs/>
</ds:datastoreItem>
</file>

<file path=customXml/itemProps2.xml><?xml version="1.0" encoding="utf-8"?>
<ds:datastoreItem xmlns:ds="http://schemas.openxmlformats.org/officeDocument/2006/customXml" ds:itemID="{5FE6CFBE-807A-4DD8-B88C-271625BBBA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3305</Words>
  <Characters>18845</Characters>
  <Application>Microsoft Office Word</Application>
  <DocSecurity>0</DocSecurity>
  <Lines>157</Lines>
  <Paragraphs>44</Paragraphs>
  <ScaleCrop>false</ScaleCrop>
  <Company/>
  <LinksUpToDate>false</LinksUpToDate>
  <CharactersWithSpaces>22106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2015-07-02T23:23:00Z</dcterms:created>
  <dcterms:modified xsi:type="dcterms:W3CDTF">2015-07-02T23:23:00Z</dcterms:modified>
</cp:coreProperties>
</file>